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8ED" w:rsidRPr="00943552" w:rsidRDefault="005D05AC" w:rsidP="005D05AC">
      <w:pPr>
        <w:pStyle w:val="Title"/>
        <w:spacing w:before="480" w:after="120"/>
      </w:pPr>
      <w:r w:rsidRPr="00943552">
        <w:t>Liaison Note</w:t>
      </w:r>
      <w:r w:rsidR="003F09F0" w:rsidRPr="00943552">
        <w:t xml:space="preserve"> to </w:t>
      </w:r>
      <w:r w:rsidR="006A515D" w:rsidRPr="00943552">
        <w:t>ITU-R WP5B</w:t>
      </w:r>
    </w:p>
    <w:p w:rsidR="006A515D" w:rsidRPr="00943552" w:rsidRDefault="006A515D" w:rsidP="006A515D">
      <w:pPr>
        <w:pStyle w:val="Title"/>
        <w:spacing w:after="120"/>
      </w:pPr>
      <w:r w:rsidRPr="00943552">
        <w:rPr>
          <w:sz w:val="28"/>
          <w:szCs w:val="28"/>
        </w:rPr>
        <w:t>Spectrum requirements for e-Navigation</w:t>
      </w:r>
      <w:r w:rsidRPr="00943552">
        <w:rPr>
          <w:sz w:val="18"/>
          <w:szCs w:val="18"/>
        </w:rPr>
        <w:t xml:space="preserve"> </w:t>
      </w:r>
      <w:r w:rsidRPr="00943552">
        <w:rPr>
          <w:sz w:val="28"/>
          <w:szCs w:val="28"/>
        </w:rPr>
        <w:t>under WRC-12 Agenda Item 1.10 and Future WRC-16 Agenda Item for e-Navigation</w:t>
      </w:r>
    </w:p>
    <w:p w:rsidR="0064435F" w:rsidRPr="00943552" w:rsidRDefault="0064435F" w:rsidP="006A515D">
      <w:pPr>
        <w:pStyle w:val="Heading1"/>
        <w:rPr>
          <w:lang w:val="en-GB"/>
        </w:rPr>
      </w:pPr>
      <w:r w:rsidRPr="00943552">
        <w:rPr>
          <w:lang w:val="en-GB"/>
        </w:rPr>
        <w:t>Introduction</w:t>
      </w:r>
    </w:p>
    <w:p w:rsidR="00B8247E" w:rsidRPr="00943552" w:rsidRDefault="006A515D" w:rsidP="006A515D">
      <w:pPr>
        <w:pStyle w:val="BodyText"/>
      </w:pPr>
      <w:r w:rsidRPr="00943552">
        <w:t xml:space="preserve">IALA thanks ITU-R WP5B for the information provided in its liaison note </w:t>
      </w:r>
      <w:r w:rsidRPr="00943552">
        <w:rPr>
          <w:lang w:eastAsia="ja-JP"/>
        </w:rPr>
        <w:t xml:space="preserve">Annex 30 to Document </w:t>
      </w:r>
      <w:r w:rsidRPr="00943552">
        <w:rPr>
          <w:rFonts w:ascii="Verdana" w:hAnsi="Verdana" w:cs="Verdana"/>
          <w:sz w:val="20"/>
          <w:szCs w:val="20"/>
        </w:rPr>
        <w:t>5B/</w:t>
      </w:r>
      <w:r w:rsidRPr="00943552">
        <w:rPr>
          <w:rFonts w:ascii="Verdana" w:hAnsi="Verdana" w:cs="Verdana"/>
          <w:sz w:val="20"/>
          <w:szCs w:val="20"/>
          <w:lang w:eastAsia="ja-JP"/>
        </w:rPr>
        <w:t>532</w:t>
      </w:r>
      <w:r w:rsidRPr="00943552">
        <w:rPr>
          <w:rFonts w:ascii="Verdana" w:hAnsi="Verdana" w:cs="Verdana"/>
          <w:sz w:val="20"/>
          <w:szCs w:val="20"/>
        </w:rPr>
        <w:t xml:space="preserve">. </w:t>
      </w:r>
      <w:r w:rsidRPr="00943552">
        <w:t>Resolution 357 (WRC-07) invites IALA (together with IMO and IEC) to contribute to studies for WRC-12 agenda item 1.10 on the future use of the spectrum. Noting that IMO is developing e-Navigation and has commenced a scoping exercise on the next generation of GMDSS, IALA proposes its initial requirements for e-Navigation under Agenda item 1.10.</w:t>
      </w:r>
    </w:p>
    <w:p w:rsidR="00902AA4" w:rsidRPr="00943552" w:rsidRDefault="006A515D" w:rsidP="00135447">
      <w:pPr>
        <w:pStyle w:val="Heading1"/>
        <w:rPr>
          <w:lang w:val="en-GB"/>
        </w:rPr>
      </w:pPr>
      <w:r w:rsidRPr="00943552">
        <w:rPr>
          <w:rFonts w:cs="Arial"/>
          <w:bCs/>
          <w:color w:val="000000"/>
          <w:szCs w:val="22"/>
          <w:lang w:val="en-GB"/>
        </w:rPr>
        <w:t>Discussion</w:t>
      </w:r>
    </w:p>
    <w:p w:rsidR="005D05AC" w:rsidRPr="00943552" w:rsidRDefault="006A515D" w:rsidP="006A515D">
      <w:pPr>
        <w:pStyle w:val="BodyText"/>
      </w:pPr>
      <w:r w:rsidRPr="00943552">
        <w:t>IALA has developed a World Wide Radio Navigation Plan (WWRNP) and a Maritime Radio Communications Plan (MRCP) that addresses current and future e-Navigation requirements for maritime navigation and communication systems.  ITU-R WP5B noted the WWRNP and MRCP plans at its May 2010 meeting. IALA envisages initial spectrum requirements for e-Navigation can be fulfilled under WRC-12 Agenda item 1.10. The recommendations listed below should be considered by ITU-R WP5B under agenda item 1.10 at WRC-12 to satisfy initial e-Navigation spectrum requirements.  However, IALA believes a WRC-16 agenda item will be necessary to meet the spectrum requirements that will continue to evolve for e-Navigation and modernization of the GMDSS.</w:t>
      </w:r>
    </w:p>
    <w:p w:rsidR="00943552" w:rsidRPr="00943552" w:rsidRDefault="00943552" w:rsidP="00135447">
      <w:pPr>
        <w:pStyle w:val="Heading1"/>
        <w:rPr>
          <w:rFonts w:cs="Arial"/>
          <w:bCs/>
          <w:color w:val="000000"/>
          <w:szCs w:val="22"/>
          <w:lang w:val="en-GB"/>
        </w:rPr>
      </w:pPr>
      <w:r w:rsidRPr="00943552">
        <w:rPr>
          <w:rFonts w:cs="Arial"/>
          <w:bCs/>
          <w:color w:val="000000"/>
          <w:szCs w:val="22"/>
          <w:lang w:val="en-GB"/>
        </w:rPr>
        <w:t>Recommendation</w:t>
      </w:r>
    </w:p>
    <w:p w:rsidR="00943552" w:rsidRPr="00943552" w:rsidRDefault="00943552" w:rsidP="00943552">
      <w:pPr>
        <w:pStyle w:val="BodyText"/>
      </w:pPr>
      <w:r w:rsidRPr="00943552">
        <w:t xml:space="preserve">‘e-Navigation’ as defined by IMO and envisioned by IALA requires appropriate provisions within the Radio Regulations as follows: </w:t>
      </w:r>
    </w:p>
    <w:p w:rsidR="00943552" w:rsidRPr="00943552" w:rsidRDefault="00943552" w:rsidP="00943552">
      <w:pPr>
        <w:pStyle w:val="List1"/>
        <w:rPr>
          <w:lang w:val="en-GB"/>
        </w:rPr>
      </w:pPr>
      <w:r w:rsidRPr="00943552">
        <w:rPr>
          <w:lang w:val="en-GB"/>
        </w:rPr>
        <w:t xml:space="preserve">The protection of AIS1 and AIS2 channels </w:t>
      </w:r>
      <w:r w:rsidRPr="00943552">
        <w:rPr>
          <w:lang w:val="en-GB" w:eastAsia="ja-JP"/>
        </w:rPr>
        <w:t xml:space="preserve">for the safety of navigation </w:t>
      </w:r>
      <w:r w:rsidRPr="00943552">
        <w:rPr>
          <w:lang w:val="en-GB"/>
        </w:rPr>
        <w:t>as well as</w:t>
      </w:r>
      <w:r w:rsidRPr="00943552">
        <w:rPr>
          <w:lang w:val="en-GB" w:eastAsia="ja-JP"/>
        </w:rPr>
        <w:t xml:space="preserve"> </w:t>
      </w:r>
      <w:r w:rsidRPr="00943552">
        <w:rPr>
          <w:lang w:val="en-GB"/>
        </w:rPr>
        <w:t xml:space="preserve">distress and safety communications.  In addition, allow AIS transmissions by SAR aircraft. </w:t>
      </w:r>
      <w:r w:rsidRPr="00943552">
        <w:rPr>
          <w:lang w:val="en-GB" w:eastAsia="ja-JP"/>
        </w:rPr>
        <w:t xml:space="preserve"> The Method A1 for Agenda item 1.10 in the draft CPM report satisfies this recommendation.</w:t>
      </w:r>
    </w:p>
    <w:p w:rsidR="00943552" w:rsidRPr="00943552" w:rsidRDefault="00943552" w:rsidP="00943552">
      <w:pPr>
        <w:pStyle w:val="List1"/>
        <w:rPr>
          <w:lang w:val="en-GB"/>
        </w:rPr>
      </w:pPr>
      <w:r w:rsidRPr="00943552">
        <w:rPr>
          <w:lang w:val="en-GB"/>
        </w:rPr>
        <w:t xml:space="preserve">AIS channels for satellite tracking (channels 75 and 76). </w:t>
      </w:r>
      <w:r w:rsidRPr="00943552">
        <w:rPr>
          <w:lang w:val="en-GB" w:eastAsia="ja-JP"/>
        </w:rPr>
        <w:t xml:space="preserve"> The Method B1 or B2 for Agenda item 1.10 in the draft </w:t>
      </w:r>
      <w:r w:rsidRPr="00943552">
        <w:rPr>
          <w:lang w:val="en-GB"/>
        </w:rPr>
        <w:t>CPM</w:t>
      </w:r>
      <w:r w:rsidRPr="00943552">
        <w:rPr>
          <w:lang w:val="en-GB" w:eastAsia="ja-JP"/>
        </w:rPr>
        <w:t xml:space="preserve"> report satisfies this recommendation.</w:t>
      </w:r>
    </w:p>
    <w:p w:rsidR="00943552" w:rsidRPr="00943552" w:rsidRDefault="00943552" w:rsidP="00943552">
      <w:pPr>
        <w:pStyle w:val="List1"/>
        <w:rPr>
          <w:lang w:val="en-GB"/>
        </w:rPr>
      </w:pPr>
      <w:r w:rsidRPr="00943552">
        <w:rPr>
          <w:lang w:val="en-GB" w:eastAsia="ja-JP"/>
        </w:rPr>
        <w:t xml:space="preserve">Additional channels for the next generation of AIS (AIS V2). The Annex to this document describes the rapid expansion of AIS and the importance of AIS in e-Navigation. IALA envisages the necessity of a next generation of </w:t>
      </w:r>
      <w:r w:rsidRPr="00943552">
        <w:rPr>
          <w:lang w:val="en-GB"/>
        </w:rPr>
        <w:t>AIS (</w:t>
      </w:r>
      <w:r w:rsidRPr="00943552">
        <w:rPr>
          <w:lang w:val="en-GB" w:eastAsia="ja-JP"/>
        </w:rPr>
        <w:t xml:space="preserve">AIS </w:t>
      </w:r>
      <w:r w:rsidRPr="00943552">
        <w:rPr>
          <w:lang w:val="en-GB"/>
        </w:rPr>
        <w:t>V2)</w:t>
      </w:r>
      <w:r w:rsidRPr="00943552">
        <w:rPr>
          <w:lang w:val="en-GB" w:eastAsia="ja-JP"/>
        </w:rPr>
        <w:t>, which would require two additional channels</w:t>
      </w:r>
      <w:r w:rsidRPr="00943552">
        <w:rPr>
          <w:lang w:val="en-GB"/>
        </w:rPr>
        <w:t xml:space="preserve"> for low volume TDMA digital communications using AIS techniques.  IALA recommends </w:t>
      </w:r>
      <w:r w:rsidRPr="00943552">
        <w:rPr>
          <w:lang w:val="en-GB" w:eastAsia="ja-JP"/>
        </w:rPr>
        <w:t>selecting these channels from the digital bands defined in Method D1 for Agenda item 1.10 in the draft CPM repor</w:t>
      </w:r>
      <w:r w:rsidRPr="00943552">
        <w:rPr>
          <w:lang w:val="en-GB"/>
        </w:rPr>
        <w:t>t. * The attached AIS channel plan defines the future use of AIS.</w:t>
      </w:r>
    </w:p>
    <w:p w:rsidR="00943552" w:rsidRPr="00943552" w:rsidRDefault="00943552" w:rsidP="00943552">
      <w:pPr>
        <w:pStyle w:val="List1"/>
        <w:rPr>
          <w:lang w:val="en-GB" w:eastAsia="de-DE"/>
        </w:rPr>
      </w:pPr>
      <w:r w:rsidRPr="00943552">
        <w:rPr>
          <w:lang w:val="en-GB"/>
        </w:rPr>
        <w:t>Spectrum resources for application of the VHF data service as described in Recommendation ITU-R M.1842-1 annexes 3 and 4. IALA envisages e-Navigation would require a minimum capacity of 150 kHz equivalent to six 25 kHz channels.</w:t>
      </w:r>
      <w:r w:rsidRPr="00943552">
        <w:rPr>
          <w:lang w:val="en-GB" w:eastAsia="ja-JP"/>
        </w:rPr>
        <w:t xml:space="preserve"> The digital </w:t>
      </w:r>
      <w:proofErr w:type="gramStart"/>
      <w:r w:rsidRPr="00943552">
        <w:rPr>
          <w:lang w:val="en-GB" w:eastAsia="ja-JP"/>
        </w:rPr>
        <w:t>bands defined in Method D1 for Agenda item 1.10 in the draft CPM report</w:t>
      </w:r>
      <w:ins w:id="0" w:author="Bill Kautz" w:date="2010-09-22T03:10:00Z">
        <w:r w:rsidRPr="00943552">
          <w:rPr>
            <w:lang w:val="en-GB" w:eastAsia="ja-JP"/>
          </w:rPr>
          <w:t xml:space="preserve"> </w:t>
        </w:r>
      </w:ins>
      <w:r w:rsidRPr="00943552">
        <w:rPr>
          <w:lang w:val="en-GB" w:eastAsia="ja-JP"/>
        </w:rPr>
        <w:t>satisfies</w:t>
      </w:r>
      <w:proofErr w:type="gramEnd"/>
      <w:r w:rsidRPr="00943552">
        <w:rPr>
          <w:lang w:val="en-GB" w:eastAsia="ja-JP"/>
        </w:rPr>
        <w:t xml:space="preserve"> this recommendation.</w:t>
      </w:r>
    </w:p>
    <w:p w:rsidR="00943552" w:rsidRPr="00943552" w:rsidRDefault="00943552" w:rsidP="00943552">
      <w:pPr>
        <w:pStyle w:val="List1"/>
        <w:rPr>
          <w:lang w:val="en-GB" w:eastAsia="de-DE"/>
        </w:rPr>
      </w:pPr>
      <w:r w:rsidRPr="00943552">
        <w:rPr>
          <w:lang w:val="en-GB" w:eastAsia="de-DE"/>
        </w:rPr>
        <w:lastRenderedPageBreak/>
        <w:t>IALA supports Method C for Agenda item 1.10 in the draft CPM report for the retention of the spectrum around 500 kHz for future maritime digital data systems to support e-Navigation.  IALA is of the view that allowing secondary use around 500 kHz by amateur service would impact the safety of navigation for the maritime mobile service.</w:t>
      </w:r>
    </w:p>
    <w:p w:rsidR="00943552" w:rsidRPr="00943552" w:rsidRDefault="00943552" w:rsidP="00943552">
      <w:pPr>
        <w:pStyle w:val="List1"/>
        <w:rPr>
          <w:lang w:val="en-GB" w:eastAsia="de-DE"/>
        </w:rPr>
      </w:pPr>
      <w:r w:rsidRPr="00943552">
        <w:rPr>
          <w:lang w:val="en-GB" w:eastAsia="de-DE"/>
        </w:rPr>
        <w:t>WRC-16 new Agenda item for e-Navigation and GMDSS modernisation.</w:t>
      </w:r>
    </w:p>
    <w:p w:rsidR="009F5C36" w:rsidRPr="00943552" w:rsidRDefault="00AA76C0" w:rsidP="00135447">
      <w:pPr>
        <w:pStyle w:val="Heading1"/>
        <w:rPr>
          <w:lang w:val="en-GB"/>
        </w:rPr>
      </w:pPr>
      <w:r w:rsidRPr="00943552">
        <w:rPr>
          <w:lang w:val="en-GB"/>
        </w:rPr>
        <w:t>Action requested</w:t>
      </w:r>
    </w:p>
    <w:p w:rsidR="004C220D" w:rsidRDefault="00943552" w:rsidP="005D05AC">
      <w:pPr>
        <w:pStyle w:val="BodyText"/>
        <w:rPr>
          <w:rFonts w:cs="Arial"/>
          <w:color w:val="000000"/>
          <w:szCs w:val="22"/>
        </w:rPr>
      </w:pPr>
      <w:r w:rsidRPr="00943552">
        <w:rPr>
          <w:rFonts w:cs="Arial"/>
          <w:color w:val="000000"/>
          <w:szCs w:val="22"/>
        </w:rPr>
        <w:t>IALA invites ITU-R WP5B to consider the above recommendations.</w:t>
      </w:r>
    </w:p>
    <w:p w:rsidR="00BB4839" w:rsidRDefault="00BB4839" w:rsidP="005D05AC">
      <w:pPr>
        <w:pStyle w:val="BodyText"/>
        <w:rPr>
          <w:rFonts w:cs="Arial"/>
          <w:color w:val="000000"/>
          <w:szCs w:val="22"/>
        </w:rPr>
      </w:pPr>
    </w:p>
    <w:p w:rsidR="00BB4839" w:rsidRDefault="00BB4839">
      <w:pPr>
        <w:rPr>
          <w:rFonts w:cs="Arial"/>
          <w:color w:val="000000"/>
          <w:szCs w:val="22"/>
        </w:rPr>
      </w:pPr>
      <w:r>
        <w:rPr>
          <w:rFonts w:cs="Arial"/>
          <w:color w:val="000000"/>
          <w:szCs w:val="22"/>
        </w:rPr>
        <w:br w:type="page"/>
      </w:r>
    </w:p>
    <w:p w:rsidR="00BB4839" w:rsidRPr="00BB4839" w:rsidRDefault="00BB4839" w:rsidP="00BB4839">
      <w:pPr>
        <w:pStyle w:val="Annex"/>
        <w:rPr>
          <w:sz w:val="28"/>
          <w:szCs w:val="28"/>
        </w:rPr>
      </w:pPr>
      <w:proofErr w:type="spellStart"/>
      <w:r w:rsidRPr="00BB4839">
        <w:rPr>
          <w:rFonts w:eastAsiaTheme="minorEastAsia" w:hint="eastAsia"/>
          <w:sz w:val="28"/>
          <w:szCs w:val="28"/>
          <w:lang w:eastAsia="ja-JP"/>
        </w:rPr>
        <w:lastRenderedPageBreak/>
        <w:t>Annex</w:t>
      </w:r>
      <w:proofErr w:type="spellEnd"/>
      <w:r w:rsidRPr="00BB4839">
        <w:rPr>
          <w:rFonts w:eastAsiaTheme="minorEastAsia" w:hint="eastAsia"/>
          <w:sz w:val="28"/>
          <w:szCs w:val="28"/>
          <w:lang w:eastAsia="ja-JP"/>
        </w:rPr>
        <w:t xml:space="preserve"> - </w:t>
      </w:r>
      <w:r w:rsidRPr="00BB4839">
        <w:rPr>
          <w:sz w:val="28"/>
          <w:szCs w:val="28"/>
        </w:rPr>
        <w:t>AIS Channel Plan</w:t>
      </w:r>
    </w:p>
    <w:p w:rsidR="00BB4839" w:rsidRDefault="00BB4839" w:rsidP="00BB4839">
      <w:pPr>
        <w:pStyle w:val="Heading1"/>
        <w:numPr>
          <w:ilvl w:val="0"/>
          <w:numId w:val="29"/>
        </w:numPr>
        <w:tabs>
          <w:tab w:val="clear" w:pos="567"/>
        </w:tabs>
        <w:spacing w:after="60"/>
        <w:rPr>
          <w:lang w:val="en-GB"/>
        </w:rPr>
      </w:pPr>
      <w:bookmarkStart w:id="1" w:name="_Toc241399303"/>
      <w:r>
        <w:rPr>
          <w:lang w:val="en-GB"/>
        </w:rPr>
        <w:t>AIS for e-Navigation</w:t>
      </w:r>
      <w:bookmarkEnd w:id="1"/>
    </w:p>
    <w:p w:rsidR="00BB4839" w:rsidRDefault="00BB4839" w:rsidP="00BB4839">
      <w:pPr>
        <w:numPr>
          <w:ilvl w:val="0"/>
          <w:numId w:val="43"/>
        </w:numPr>
        <w:rPr>
          <w:rFonts w:cs="Arial"/>
        </w:rPr>
      </w:pPr>
      <w:r w:rsidRPr="00D02A26">
        <w:rPr>
          <w:rFonts w:cs="Arial"/>
        </w:rPr>
        <w:t>AIS is a proven technology</w:t>
      </w:r>
      <w:r>
        <w:rPr>
          <w:rFonts w:cs="Arial"/>
        </w:rPr>
        <w:t xml:space="preserve"> suitable for </w:t>
      </w:r>
      <w:r w:rsidRPr="00D02A26">
        <w:rPr>
          <w:rFonts w:cs="Arial"/>
        </w:rPr>
        <w:t>play</w:t>
      </w:r>
      <w:r>
        <w:rPr>
          <w:rFonts w:cs="Arial"/>
        </w:rPr>
        <w:t>ing</w:t>
      </w:r>
      <w:r w:rsidRPr="00D02A26">
        <w:rPr>
          <w:rFonts w:cs="Arial"/>
        </w:rPr>
        <w:t xml:space="preserve"> a significant </w:t>
      </w:r>
      <w:r>
        <w:rPr>
          <w:rFonts w:cs="Arial"/>
        </w:rPr>
        <w:t>role</w:t>
      </w:r>
      <w:r w:rsidRPr="00D02A26">
        <w:rPr>
          <w:rFonts w:cs="Arial"/>
        </w:rPr>
        <w:t xml:space="preserve"> in data communications for e-Navigation</w:t>
      </w:r>
      <w:r>
        <w:rPr>
          <w:rFonts w:cs="Arial"/>
        </w:rPr>
        <w:t>, however</w:t>
      </w:r>
    </w:p>
    <w:p w:rsidR="00BB4839" w:rsidRPr="00D02A26" w:rsidRDefault="00BB4839" w:rsidP="00BB4839">
      <w:pPr>
        <w:numPr>
          <w:ilvl w:val="1"/>
          <w:numId w:val="43"/>
        </w:numPr>
        <w:rPr>
          <w:rFonts w:cs="Arial"/>
        </w:rPr>
      </w:pPr>
      <w:r>
        <w:rPr>
          <w:rFonts w:cs="Arial"/>
        </w:rPr>
        <w:t>B</w:t>
      </w:r>
      <w:r w:rsidRPr="00D02A26">
        <w:rPr>
          <w:rFonts w:cs="Arial"/>
        </w:rPr>
        <w:t xml:space="preserve">y design </w:t>
      </w:r>
      <w:r>
        <w:rPr>
          <w:rFonts w:cs="Arial"/>
        </w:rPr>
        <w:t xml:space="preserve">AIS </w:t>
      </w:r>
      <w:r w:rsidRPr="00D02A26">
        <w:rPr>
          <w:rFonts w:cs="Arial"/>
        </w:rPr>
        <w:t xml:space="preserve">is not an ideal candidate for high speed </w:t>
      </w:r>
      <w:r>
        <w:rPr>
          <w:rFonts w:cs="Arial"/>
        </w:rPr>
        <w:t xml:space="preserve">and/or high volume </w:t>
      </w:r>
      <w:r w:rsidRPr="00D02A26">
        <w:rPr>
          <w:rFonts w:cs="Arial"/>
        </w:rPr>
        <w:t>data communications</w:t>
      </w:r>
    </w:p>
    <w:p w:rsidR="00BB4839" w:rsidRPr="00D02A26" w:rsidRDefault="00BB4839" w:rsidP="00BB4839">
      <w:pPr>
        <w:numPr>
          <w:ilvl w:val="1"/>
          <w:numId w:val="43"/>
        </w:numPr>
        <w:rPr>
          <w:rFonts w:cs="Arial"/>
        </w:rPr>
      </w:pPr>
      <w:r w:rsidRPr="00D02A26">
        <w:rPr>
          <w:rFonts w:cs="Arial"/>
        </w:rPr>
        <w:t>High speed digital data communications for e-Navigation is better handled by using multiple 25KHz channels</w:t>
      </w:r>
    </w:p>
    <w:p w:rsidR="00BB4839" w:rsidRDefault="00BB4839" w:rsidP="00BB4839">
      <w:pPr>
        <w:numPr>
          <w:ilvl w:val="1"/>
          <w:numId w:val="43"/>
        </w:numPr>
        <w:rPr>
          <w:rFonts w:cs="Arial"/>
        </w:rPr>
      </w:pPr>
      <w:r w:rsidRPr="00D02A26">
        <w:rPr>
          <w:rFonts w:cs="Arial"/>
        </w:rPr>
        <w:t>The IMO ITU joint experts group has recognised that more than 200 Kbps will be necessary for e-Navigation</w:t>
      </w:r>
    </w:p>
    <w:p w:rsidR="00BB4839" w:rsidRPr="00D02A26" w:rsidRDefault="00BB4839" w:rsidP="00BB4839">
      <w:pPr>
        <w:numPr>
          <w:ilvl w:val="0"/>
          <w:numId w:val="43"/>
        </w:numPr>
        <w:rPr>
          <w:rFonts w:cs="Arial"/>
        </w:rPr>
      </w:pPr>
      <w:r w:rsidRPr="00D02A26">
        <w:rPr>
          <w:rFonts w:cs="Arial"/>
        </w:rPr>
        <w:t xml:space="preserve">This document proposes a </w:t>
      </w:r>
      <w:r>
        <w:rPr>
          <w:rFonts w:cs="Arial"/>
        </w:rPr>
        <w:t xml:space="preserve">vision for a </w:t>
      </w:r>
      <w:r w:rsidRPr="00D02A26">
        <w:rPr>
          <w:rFonts w:cs="Arial"/>
        </w:rPr>
        <w:t xml:space="preserve">future </w:t>
      </w:r>
      <w:r>
        <w:rPr>
          <w:rFonts w:cs="Arial"/>
        </w:rPr>
        <w:t xml:space="preserve">second generation </w:t>
      </w:r>
      <w:r w:rsidRPr="00D02A26">
        <w:rPr>
          <w:rFonts w:cs="Arial"/>
        </w:rPr>
        <w:t>AIS to</w:t>
      </w:r>
      <w:r>
        <w:rPr>
          <w:rFonts w:cs="Arial"/>
        </w:rPr>
        <w:t xml:space="preserve"> efficiently</w:t>
      </w:r>
      <w:r w:rsidRPr="00D02A26">
        <w:rPr>
          <w:rFonts w:cs="Arial"/>
        </w:rPr>
        <w:t xml:space="preserve"> handle </w:t>
      </w:r>
      <w:r>
        <w:rPr>
          <w:rFonts w:cs="Arial"/>
        </w:rPr>
        <w:t xml:space="preserve">new applications as well as low volume </w:t>
      </w:r>
      <w:r w:rsidRPr="00D02A26">
        <w:rPr>
          <w:rFonts w:cs="Arial"/>
        </w:rPr>
        <w:t>data communications for e-Navigation</w:t>
      </w:r>
      <w:r>
        <w:rPr>
          <w:rFonts w:cs="Arial"/>
        </w:rPr>
        <w:t>.</w:t>
      </w:r>
    </w:p>
    <w:p w:rsidR="00BB4839" w:rsidRDefault="00BB4839" w:rsidP="00BB4839">
      <w:pPr>
        <w:ind w:left="360"/>
        <w:rPr>
          <w:rFonts w:cs="Arial"/>
        </w:rPr>
      </w:pPr>
    </w:p>
    <w:p w:rsidR="00BB4839" w:rsidRPr="0023095F" w:rsidRDefault="00BB4839" w:rsidP="00BB4839">
      <w:pPr>
        <w:pStyle w:val="Heading1"/>
        <w:numPr>
          <w:ilvl w:val="0"/>
          <w:numId w:val="29"/>
        </w:numPr>
        <w:tabs>
          <w:tab w:val="clear" w:pos="567"/>
        </w:tabs>
        <w:spacing w:after="60"/>
        <w:rPr>
          <w:lang w:val="en-GB"/>
        </w:rPr>
      </w:pPr>
      <w:bookmarkStart w:id="2" w:name="_Toc234201319"/>
      <w:bookmarkStart w:id="3" w:name="_Toc241399304"/>
      <w:r w:rsidRPr="0023095F">
        <w:rPr>
          <w:lang w:val="en-GB"/>
        </w:rPr>
        <w:t>AIS today</w:t>
      </w:r>
      <w:bookmarkEnd w:id="2"/>
      <w:bookmarkEnd w:id="3"/>
    </w:p>
    <w:p w:rsidR="00BB4839" w:rsidRPr="007A5A0E" w:rsidRDefault="00BB4839" w:rsidP="00BB4839">
      <w:pPr>
        <w:numPr>
          <w:ilvl w:val="0"/>
          <w:numId w:val="26"/>
        </w:numPr>
      </w:pPr>
      <w:r w:rsidRPr="007A5A0E">
        <w:t xml:space="preserve">AIS </w:t>
      </w:r>
      <w:r>
        <w:t>is technically defined by ITU-R M.1371,</w:t>
      </w:r>
      <w:r w:rsidRPr="007A5A0E">
        <w:t xml:space="preserve"> </w:t>
      </w:r>
      <w:r>
        <w:t xml:space="preserve">mandatory for SOLAS vessels and for other vessels on a regional basis, and used voluntarily </w:t>
      </w:r>
    </w:p>
    <w:p w:rsidR="00BB4839" w:rsidRPr="007A5A0E" w:rsidRDefault="00BB4839" w:rsidP="00BB4839">
      <w:pPr>
        <w:numPr>
          <w:ilvl w:val="0"/>
          <w:numId w:val="27"/>
        </w:numPr>
      </w:pPr>
      <w:r w:rsidRPr="007A5A0E">
        <w:t xml:space="preserve">AIS has proved to be a powerful tool for various applications in the field of navigation, </w:t>
      </w:r>
      <w:r>
        <w:t xml:space="preserve">and distribution of safety related information, </w:t>
      </w:r>
      <w:r w:rsidRPr="007A5A0E">
        <w:t xml:space="preserve">however </w:t>
      </w:r>
      <w:r>
        <w:t>these applications</w:t>
      </w:r>
      <w:r w:rsidRPr="007A5A0E">
        <w:t xml:space="preserve"> </w:t>
      </w:r>
      <w:r>
        <w:t>have not yet fully been exploited</w:t>
      </w:r>
    </w:p>
    <w:p w:rsidR="00BB4839" w:rsidRPr="007A5A0E" w:rsidRDefault="00BB4839" w:rsidP="00BB4839">
      <w:pPr>
        <w:numPr>
          <w:ilvl w:val="0"/>
          <w:numId w:val="27"/>
        </w:numPr>
      </w:pPr>
      <w:r w:rsidRPr="007A5A0E">
        <w:t>Appendix 15 RR (WRC-07) defines the frequencies used for GMDSS, and it includes the frequencies AIS1</w:t>
      </w:r>
      <w:r>
        <w:t xml:space="preserve"> and AIS</w:t>
      </w:r>
      <w:r w:rsidRPr="007A5A0E">
        <w:t>2 used by AIS SART stations.</w:t>
      </w:r>
    </w:p>
    <w:p w:rsidR="00BB4839" w:rsidRDefault="00BB4839" w:rsidP="00BB4839">
      <w:pPr>
        <w:pStyle w:val="Heading1"/>
        <w:numPr>
          <w:ilvl w:val="0"/>
          <w:numId w:val="29"/>
        </w:numPr>
        <w:tabs>
          <w:tab w:val="clear" w:pos="567"/>
        </w:tabs>
        <w:spacing w:after="60"/>
        <w:rPr>
          <w:lang w:val="en-GB"/>
        </w:rPr>
      </w:pPr>
      <w:bookmarkStart w:id="4" w:name="_Toc234201320"/>
      <w:bookmarkStart w:id="5" w:name="_Toc241399305"/>
      <w:r w:rsidRPr="00E35CE0">
        <w:rPr>
          <w:lang w:val="en-GB"/>
        </w:rPr>
        <w:t>Increasing use of AIS</w:t>
      </w:r>
      <w:bookmarkEnd w:id="4"/>
      <w:bookmarkEnd w:id="5"/>
      <w:r w:rsidRPr="00E35CE0">
        <w:rPr>
          <w:lang w:val="en-GB"/>
        </w:rPr>
        <w:t xml:space="preserve"> </w:t>
      </w:r>
    </w:p>
    <w:p w:rsidR="00BB4839" w:rsidRPr="003E00DC" w:rsidRDefault="00BB4839" w:rsidP="00BB4839">
      <w:pPr>
        <w:rPr>
          <w:rFonts w:cs="Arial"/>
        </w:rPr>
      </w:pPr>
      <w:r w:rsidRPr="003E00DC">
        <w:rPr>
          <w:rFonts w:cs="Arial"/>
        </w:rPr>
        <w:t>The use of AIS is increasing rapidly, threatening to degrade</w:t>
      </w:r>
      <w:r>
        <w:rPr>
          <w:rFonts w:cs="Arial"/>
        </w:rPr>
        <w:t xml:space="preserve"> the performance or to overload</w:t>
      </w:r>
      <w:r w:rsidRPr="003E00DC">
        <w:rPr>
          <w:rFonts w:cs="Arial"/>
        </w:rPr>
        <w:t xml:space="preserve"> the current AIS frequencies AIS1 and AIS2.</w:t>
      </w:r>
    </w:p>
    <w:p w:rsidR="00BB4839" w:rsidRPr="00E35CE0" w:rsidRDefault="00BB4839" w:rsidP="00BB4839">
      <w:pPr>
        <w:pStyle w:val="Heading3"/>
        <w:numPr>
          <w:ilvl w:val="1"/>
          <w:numId w:val="29"/>
        </w:numPr>
        <w:tabs>
          <w:tab w:val="clear" w:pos="851"/>
        </w:tabs>
        <w:spacing w:before="240" w:after="60"/>
        <w:jc w:val="left"/>
        <w:rPr>
          <w:lang w:val="en-GB"/>
        </w:rPr>
      </w:pPr>
      <w:bookmarkStart w:id="6" w:name="_Toc234201321"/>
      <w:bookmarkStart w:id="7" w:name="_Toc241399249"/>
      <w:bookmarkStart w:id="8" w:name="_Toc241399306"/>
      <w:r w:rsidRPr="00E35CE0">
        <w:rPr>
          <w:lang w:val="en-GB"/>
        </w:rPr>
        <w:t>Number of ships</w:t>
      </w:r>
      <w:bookmarkEnd w:id="6"/>
      <w:bookmarkEnd w:id="7"/>
      <w:bookmarkEnd w:id="8"/>
    </w:p>
    <w:p w:rsidR="00BB4839" w:rsidRPr="00E35CE0" w:rsidRDefault="00BB4839" w:rsidP="00BB4839">
      <w:pPr>
        <w:numPr>
          <w:ilvl w:val="0"/>
          <w:numId w:val="30"/>
        </w:numPr>
      </w:pPr>
      <w:r w:rsidRPr="00E35CE0">
        <w:t>Full implementation of SOLAS</w:t>
      </w:r>
      <w:r>
        <w:t xml:space="preserve"> requirement for AIS is completed</w:t>
      </w:r>
    </w:p>
    <w:p w:rsidR="00BB4839" w:rsidRPr="00E35CE0" w:rsidRDefault="00BB4839" w:rsidP="00BB4839">
      <w:pPr>
        <w:numPr>
          <w:ilvl w:val="0"/>
          <w:numId w:val="30"/>
        </w:numPr>
      </w:pPr>
      <w:r w:rsidRPr="00E35CE0">
        <w:t>Increased use of mandatory AIS on non-SOLAS vessels</w:t>
      </w:r>
      <w:r>
        <w:t xml:space="preserve"> is evident</w:t>
      </w:r>
    </w:p>
    <w:p w:rsidR="00BB4839" w:rsidRPr="00E35CE0" w:rsidRDefault="00BB4839" w:rsidP="00BB4839">
      <w:pPr>
        <w:numPr>
          <w:ilvl w:val="1"/>
          <w:numId w:val="30"/>
        </w:numPr>
      </w:pPr>
      <w:r w:rsidRPr="00E35CE0">
        <w:t>USA (USA commercial vessels)</w:t>
      </w:r>
    </w:p>
    <w:p w:rsidR="00BB4839" w:rsidRPr="00E35CE0" w:rsidRDefault="00BB4839" w:rsidP="00BB4839">
      <w:pPr>
        <w:numPr>
          <w:ilvl w:val="1"/>
          <w:numId w:val="30"/>
        </w:numPr>
      </w:pPr>
      <w:r w:rsidRPr="00E35CE0">
        <w:t>Europe (EU Directive for fishing vessels requiring Class-A AIS )</w:t>
      </w:r>
    </w:p>
    <w:p w:rsidR="00BB4839" w:rsidRPr="00E35CE0" w:rsidRDefault="00BB4839" w:rsidP="00BB4839">
      <w:pPr>
        <w:numPr>
          <w:ilvl w:val="1"/>
          <w:numId w:val="30"/>
        </w:numPr>
      </w:pPr>
      <w:r w:rsidRPr="00E35CE0">
        <w:t>Europe (EU Directive for inland vessels requir</w:t>
      </w:r>
      <w:r>
        <w:t xml:space="preserve">ing </w:t>
      </w:r>
      <w:r w:rsidRPr="00E35CE0">
        <w:t>Inland AIS (Class-A derivative)</w:t>
      </w:r>
    </w:p>
    <w:p w:rsidR="00BB4839" w:rsidRPr="00E35CE0" w:rsidRDefault="00BB4839" w:rsidP="00BB4839">
      <w:pPr>
        <w:numPr>
          <w:ilvl w:val="1"/>
          <w:numId w:val="30"/>
        </w:numPr>
      </w:pPr>
      <w:r w:rsidRPr="00E35CE0">
        <w:t>Korea</w:t>
      </w:r>
    </w:p>
    <w:p w:rsidR="00BB4839" w:rsidRPr="00E35CE0" w:rsidRDefault="00BB4839" w:rsidP="00BB4839">
      <w:pPr>
        <w:numPr>
          <w:ilvl w:val="1"/>
          <w:numId w:val="30"/>
        </w:numPr>
      </w:pPr>
      <w:r w:rsidRPr="00E35CE0">
        <w:t>India</w:t>
      </w:r>
    </w:p>
    <w:p w:rsidR="00BB4839" w:rsidRPr="00E35CE0" w:rsidRDefault="00BB4839" w:rsidP="00BB4839">
      <w:pPr>
        <w:numPr>
          <w:ilvl w:val="1"/>
          <w:numId w:val="30"/>
        </w:numPr>
      </w:pPr>
      <w:r w:rsidRPr="00E35CE0">
        <w:t xml:space="preserve">Mexico </w:t>
      </w:r>
    </w:p>
    <w:p w:rsidR="00BB4839" w:rsidRPr="00E35CE0" w:rsidRDefault="00BB4839" w:rsidP="00BB4839">
      <w:pPr>
        <w:numPr>
          <w:ilvl w:val="1"/>
          <w:numId w:val="30"/>
        </w:numPr>
      </w:pPr>
      <w:r w:rsidRPr="00E35CE0">
        <w:t>Australia</w:t>
      </w:r>
    </w:p>
    <w:p w:rsidR="00BB4839" w:rsidRPr="00E35CE0" w:rsidRDefault="00BB4839" w:rsidP="00BB4839">
      <w:pPr>
        <w:numPr>
          <w:ilvl w:val="0"/>
          <w:numId w:val="30"/>
        </w:numPr>
      </w:pPr>
      <w:r w:rsidRPr="00E35CE0">
        <w:t>Increased voluntary use of AIS</w:t>
      </w:r>
    </w:p>
    <w:p w:rsidR="00BB4839" w:rsidRPr="00E35CE0" w:rsidRDefault="00BB4839" w:rsidP="00BB4839">
      <w:pPr>
        <w:numPr>
          <w:ilvl w:val="1"/>
          <w:numId w:val="30"/>
        </w:numPr>
      </w:pPr>
      <w:r w:rsidRPr="00E35CE0">
        <w:t xml:space="preserve">Both Class-A and Class-B units used on </w:t>
      </w:r>
      <w:r>
        <w:t xml:space="preserve">smaller vessels including rapidly increasing numbers of </w:t>
      </w:r>
      <w:r w:rsidRPr="00E35CE0">
        <w:t>pleasure vessels</w:t>
      </w:r>
    </w:p>
    <w:p w:rsidR="00BB4839" w:rsidRPr="00E35CE0" w:rsidRDefault="00BB4839" w:rsidP="00BB4839">
      <w:pPr>
        <w:numPr>
          <w:ilvl w:val="0"/>
          <w:numId w:val="30"/>
        </w:numPr>
      </w:pPr>
      <w:r>
        <w:t>Class-B</w:t>
      </w:r>
      <w:r w:rsidRPr="00E35CE0">
        <w:t xml:space="preserve"> increasing use</w:t>
      </w:r>
    </w:p>
    <w:p w:rsidR="00BB4839" w:rsidRPr="00E35CE0" w:rsidRDefault="00BB4839" w:rsidP="00BB4839">
      <w:pPr>
        <w:numPr>
          <w:ilvl w:val="1"/>
          <w:numId w:val="30"/>
        </w:numPr>
      </w:pPr>
      <w:r w:rsidRPr="00E35CE0">
        <w:t xml:space="preserve">Class-B (CSTDMA) visibility </w:t>
      </w:r>
      <w:r>
        <w:t xml:space="preserve">will eventually be </w:t>
      </w:r>
      <w:r w:rsidRPr="00E35CE0">
        <w:t>reduced due to polite behaviour</w:t>
      </w:r>
    </w:p>
    <w:p w:rsidR="00BB4839" w:rsidRPr="00E35CE0" w:rsidRDefault="00BB4839" w:rsidP="00BB4839">
      <w:pPr>
        <w:pStyle w:val="Heading3"/>
        <w:numPr>
          <w:ilvl w:val="1"/>
          <w:numId w:val="29"/>
        </w:numPr>
        <w:tabs>
          <w:tab w:val="clear" w:pos="851"/>
        </w:tabs>
        <w:spacing w:before="240" w:after="60"/>
        <w:jc w:val="left"/>
        <w:rPr>
          <w:lang w:val="en-GB"/>
        </w:rPr>
      </w:pPr>
      <w:bookmarkStart w:id="9" w:name="_Toc234201322"/>
      <w:bookmarkStart w:id="10" w:name="_Toc241399250"/>
      <w:bookmarkStart w:id="11" w:name="_Toc241399307"/>
      <w:r w:rsidRPr="00E35CE0">
        <w:rPr>
          <w:lang w:val="en-GB"/>
        </w:rPr>
        <w:t xml:space="preserve">AIS </w:t>
      </w:r>
      <w:r>
        <w:rPr>
          <w:lang w:val="en-GB"/>
        </w:rPr>
        <w:t>B</w:t>
      </w:r>
      <w:r w:rsidRPr="00E35CE0">
        <w:rPr>
          <w:lang w:val="en-GB"/>
        </w:rPr>
        <w:t>ase stations</w:t>
      </w:r>
      <w:bookmarkEnd w:id="9"/>
      <w:bookmarkEnd w:id="10"/>
      <w:bookmarkEnd w:id="11"/>
      <w:r w:rsidRPr="00E35CE0">
        <w:rPr>
          <w:lang w:val="en-GB"/>
        </w:rPr>
        <w:t xml:space="preserve"> </w:t>
      </w:r>
    </w:p>
    <w:p w:rsidR="00BB4839" w:rsidRPr="00E35CE0" w:rsidRDefault="00BB4839" w:rsidP="00BB4839">
      <w:pPr>
        <w:numPr>
          <w:ilvl w:val="0"/>
          <w:numId w:val="31"/>
        </w:numPr>
      </w:pPr>
      <w:r w:rsidRPr="00E35CE0">
        <w:t>Coastal and inland AIS infrastructure continues to grow</w:t>
      </w:r>
    </w:p>
    <w:p w:rsidR="00BB4839" w:rsidRPr="00E35CE0" w:rsidRDefault="00BB4839" w:rsidP="00BB4839">
      <w:pPr>
        <w:numPr>
          <w:ilvl w:val="1"/>
          <w:numId w:val="31"/>
        </w:numPr>
      </w:pPr>
      <w:r w:rsidRPr="00E35CE0">
        <w:t>Driven by safety, security, and environmental protection considerations</w:t>
      </w:r>
    </w:p>
    <w:p w:rsidR="00BB4839" w:rsidRPr="00E35CE0" w:rsidRDefault="00BB4839" w:rsidP="00BB4839">
      <w:pPr>
        <w:numPr>
          <w:ilvl w:val="1"/>
          <w:numId w:val="31"/>
        </w:numPr>
      </w:pPr>
      <w:r w:rsidRPr="00E35CE0">
        <w:t>EU Directive 59 requires all member countries to maintain coastal AIS coverage</w:t>
      </w:r>
    </w:p>
    <w:p w:rsidR="00BB4839" w:rsidRPr="00E35CE0" w:rsidRDefault="00BB4839" w:rsidP="00BB4839">
      <w:pPr>
        <w:pStyle w:val="Heading3"/>
        <w:numPr>
          <w:ilvl w:val="1"/>
          <w:numId w:val="29"/>
        </w:numPr>
        <w:tabs>
          <w:tab w:val="clear" w:pos="851"/>
        </w:tabs>
        <w:spacing w:before="240" w:after="60"/>
        <w:jc w:val="left"/>
        <w:rPr>
          <w:lang w:val="en-GB"/>
        </w:rPr>
      </w:pPr>
      <w:bookmarkStart w:id="12" w:name="_Toc234201323"/>
      <w:bookmarkStart w:id="13" w:name="_Toc241399251"/>
      <w:bookmarkStart w:id="14" w:name="_Toc241399308"/>
      <w:r w:rsidRPr="00E35CE0">
        <w:rPr>
          <w:lang w:val="en-GB"/>
        </w:rPr>
        <w:t>Airborne AIS</w:t>
      </w:r>
      <w:bookmarkEnd w:id="12"/>
      <w:bookmarkEnd w:id="13"/>
      <w:bookmarkEnd w:id="14"/>
    </w:p>
    <w:p w:rsidR="00BB4839" w:rsidRPr="00E35CE0" w:rsidRDefault="00BB4839" w:rsidP="00BB4839">
      <w:pPr>
        <w:numPr>
          <w:ilvl w:val="0"/>
          <w:numId w:val="31"/>
        </w:numPr>
      </w:pPr>
      <w:r w:rsidRPr="00E35CE0">
        <w:t xml:space="preserve">More </w:t>
      </w:r>
      <w:r>
        <w:t xml:space="preserve">SAR </w:t>
      </w:r>
      <w:r w:rsidRPr="00E35CE0">
        <w:t>aircraft are being fitted with AIS stations</w:t>
      </w:r>
    </w:p>
    <w:p w:rsidR="00BB4839" w:rsidRPr="00E35CE0" w:rsidRDefault="00BB4839" w:rsidP="00BB4839">
      <w:pPr>
        <w:pStyle w:val="Heading3"/>
        <w:numPr>
          <w:ilvl w:val="1"/>
          <w:numId w:val="29"/>
        </w:numPr>
        <w:tabs>
          <w:tab w:val="clear" w:pos="851"/>
        </w:tabs>
        <w:spacing w:before="240" w:after="60"/>
        <w:jc w:val="left"/>
        <w:rPr>
          <w:lang w:val="en-GB"/>
        </w:rPr>
      </w:pPr>
      <w:bookmarkStart w:id="15" w:name="_Toc234201324"/>
      <w:bookmarkStart w:id="16" w:name="_Toc241399252"/>
      <w:bookmarkStart w:id="17" w:name="_Toc241399309"/>
      <w:r w:rsidRPr="00E35CE0">
        <w:rPr>
          <w:lang w:val="en-GB"/>
        </w:rPr>
        <w:lastRenderedPageBreak/>
        <w:t>AIS AtoN, real or virtual, and AtoN monitoring</w:t>
      </w:r>
      <w:bookmarkEnd w:id="15"/>
      <w:bookmarkEnd w:id="16"/>
      <w:bookmarkEnd w:id="17"/>
    </w:p>
    <w:p w:rsidR="00BB4839" w:rsidRPr="00E35CE0" w:rsidRDefault="00BB4839" w:rsidP="00BB4839">
      <w:pPr>
        <w:numPr>
          <w:ilvl w:val="0"/>
          <w:numId w:val="31"/>
        </w:numPr>
      </w:pPr>
      <w:r>
        <w:t xml:space="preserve">AIS </w:t>
      </w:r>
      <w:r w:rsidRPr="00E35CE0">
        <w:t xml:space="preserve">AtoN </w:t>
      </w:r>
      <w:r>
        <w:t xml:space="preserve">- </w:t>
      </w:r>
      <w:r w:rsidRPr="00E35CE0">
        <w:t xml:space="preserve">real and virtual </w:t>
      </w:r>
      <w:r>
        <w:t xml:space="preserve">– are </w:t>
      </w:r>
      <w:r w:rsidRPr="00E35CE0">
        <w:t xml:space="preserve">being used </w:t>
      </w:r>
      <w:r>
        <w:t xml:space="preserve">or approved </w:t>
      </w:r>
      <w:r w:rsidRPr="00E35CE0">
        <w:t>by competent authorities</w:t>
      </w:r>
    </w:p>
    <w:p w:rsidR="00BB4839" w:rsidRPr="00E35CE0" w:rsidRDefault="00BB4839" w:rsidP="00BB4839">
      <w:pPr>
        <w:numPr>
          <w:ilvl w:val="0"/>
          <w:numId w:val="31"/>
        </w:numPr>
      </w:pPr>
      <w:r w:rsidRPr="00E35CE0">
        <w:t>A separate message for AtoN monitoring (often Message 6) is being used in most cases where an AIS AtoN station is deployed</w:t>
      </w:r>
    </w:p>
    <w:p w:rsidR="00BB4839" w:rsidRPr="00E35CE0" w:rsidRDefault="00BB4839" w:rsidP="00BB4839">
      <w:pPr>
        <w:numPr>
          <w:ilvl w:val="0"/>
          <w:numId w:val="31"/>
        </w:numPr>
      </w:pPr>
      <w:r w:rsidRPr="00E35CE0">
        <w:t>In addition, AIS AtoN stations are being deployed by commercial organisations to mark offshore platforms, wind farms, etc.</w:t>
      </w:r>
    </w:p>
    <w:p w:rsidR="00BB4839" w:rsidRPr="00E35CE0" w:rsidRDefault="00BB4839" w:rsidP="00BB4839">
      <w:pPr>
        <w:pStyle w:val="Heading3"/>
        <w:numPr>
          <w:ilvl w:val="1"/>
          <w:numId w:val="29"/>
        </w:numPr>
        <w:tabs>
          <w:tab w:val="clear" w:pos="851"/>
        </w:tabs>
        <w:spacing w:before="240" w:after="60"/>
        <w:jc w:val="left"/>
        <w:rPr>
          <w:lang w:val="en-GB"/>
        </w:rPr>
      </w:pPr>
      <w:bookmarkStart w:id="18" w:name="_Toc234201325"/>
      <w:bookmarkStart w:id="19" w:name="_Toc241399253"/>
      <w:bookmarkStart w:id="20" w:name="_Toc241399310"/>
      <w:r w:rsidRPr="00E35CE0">
        <w:rPr>
          <w:lang w:val="en-GB"/>
        </w:rPr>
        <w:t>AIS SART</w:t>
      </w:r>
      <w:bookmarkEnd w:id="18"/>
      <w:bookmarkEnd w:id="19"/>
      <w:bookmarkEnd w:id="20"/>
    </w:p>
    <w:p w:rsidR="00BB4839" w:rsidRPr="00E35CE0" w:rsidRDefault="00BB4839" w:rsidP="00BB4839">
      <w:pPr>
        <w:numPr>
          <w:ilvl w:val="0"/>
          <w:numId w:val="31"/>
        </w:numPr>
      </w:pPr>
      <w:r w:rsidRPr="00E35CE0">
        <w:t>IMO carriage option for the AIS SART starts in January 2010</w:t>
      </w:r>
    </w:p>
    <w:p w:rsidR="00BB4839" w:rsidRPr="00E35CE0" w:rsidRDefault="00BB4839" w:rsidP="00BB4839">
      <w:pPr>
        <w:numPr>
          <w:ilvl w:val="1"/>
          <w:numId w:val="31"/>
        </w:numPr>
      </w:pPr>
      <w:r w:rsidRPr="00E35CE0">
        <w:t xml:space="preserve">Broadcasts eight times per minute </w:t>
      </w:r>
      <w:r>
        <w:t xml:space="preserve">on AIS1 and AIS2 </w:t>
      </w:r>
    </w:p>
    <w:p w:rsidR="00BB4839" w:rsidRPr="00E35CE0" w:rsidRDefault="00BB4839" w:rsidP="00BB4839">
      <w:pPr>
        <w:pStyle w:val="Heading3"/>
        <w:numPr>
          <w:ilvl w:val="1"/>
          <w:numId w:val="29"/>
        </w:numPr>
        <w:tabs>
          <w:tab w:val="clear" w:pos="851"/>
        </w:tabs>
        <w:spacing w:before="240" w:after="60"/>
        <w:jc w:val="left"/>
        <w:rPr>
          <w:lang w:val="en-GB"/>
        </w:rPr>
      </w:pPr>
      <w:bookmarkStart w:id="21" w:name="_Toc234201326"/>
      <w:bookmarkStart w:id="22" w:name="_Toc241399254"/>
      <w:bookmarkStart w:id="23" w:name="_Toc241399311"/>
      <w:r>
        <w:rPr>
          <w:lang w:val="en-GB"/>
        </w:rPr>
        <w:t>Application Specific</w:t>
      </w:r>
      <w:r w:rsidRPr="00E35CE0">
        <w:rPr>
          <w:lang w:val="en-GB"/>
        </w:rPr>
        <w:t xml:space="preserve"> messages</w:t>
      </w:r>
      <w:bookmarkEnd w:id="21"/>
      <w:bookmarkEnd w:id="22"/>
      <w:bookmarkEnd w:id="23"/>
    </w:p>
    <w:p w:rsidR="00BB4839" w:rsidRPr="00E35CE0" w:rsidRDefault="00BB4839" w:rsidP="00BB4839">
      <w:pPr>
        <w:pStyle w:val="Heading5"/>
        <w:numPr>
          <w:ilvl w:val="2"/>
          <w:numId w:val="29"/>
        </w:numPr>
        <w:tabs>
          <w:tab w:val="clear" w:pos="1134"/>
        </w:tabs>
        <w:spacing w:before="240"/>
      </w:pPr>
      <w:r w:rsidRPr="00E35CE0">
        <w:t>International</w:t>
      </w:r>
    </w:p>
    <w:p w:rsidR="00BB4839" w:rsidRPr="00E35CE0" w:rsidRDefault="00BB4839" w:rsidP="00BB4839">
      <w:pPr>
        <w:numPr>
          <w:ilvl w:val="0"/>
          <w:numId w:val="32"/>
        </w:numPr>
      </w:pPr>
      <w:r w:rsidRPr="00E35CE0">
        <w:t>IMO SN/Circ. 236 international messages trial is now complete</w:t>
      </w:r>
    </w:p>
    <w:p w:rsidR="00BB4839" w:rsidRPr="00E35CE0" w:rsidRDefault="00BB4839" w:rsidP="00BB4839">
      <w:pPr>
        <w:numPr>
          <w:ilvl w:val="0"/>
          <w:numId w:val="32"/>
        </w:numPr>
      </w:pPr>
      <w:r w:rsidRPr="00E35CE0">
        <w:t xml:space="preserve">Recommendations of the IMO CG on </w:t>
      </w:r>
      <w:r>
        <w:t>application specific</w:t>
      </w:r>
      <w:r w:rsidRPr="00E35CE0">
        <w:t xml:space="preserve"> messages</w:t>
      </w:r>
    </w:p>
    <w:p w:rsidR="00BB4839" w:rsidRPr="00E35CE0" w:rsidRDefault="00BB4839" w:rsidP="00BB4839">
      <w:pPr>
        <w:numPr>
          <w:ilvl w:val="1"/>
          <w:numId w:val="32"/>
        </w:numPr>
      </w:pPr>
      <w:r w:rsidRPr="00E35CE0">
        <w:t xml:space="preserve">Recommended retention of most of these international </w:t>
      </w:r>
      <w:r>
        <w:t>application specific</w:t>
      </w:r>
      <w:r w:rsidRPr="00E35CE0">
        <w:t xml:space="preserve"> messages and the addition of new messages</w:t>
      </w:r>
    </w:p>
    <w:p w:rsidR="00BB4839" w:rsidRPr="00E35CE0" w:rsidRDefault="00BB4839" w:rsidP="00BB4839">
      <w:pPr>
        <w:numPr>
          <w:ilvl w:val="2"/>
          <w:numId w:val="32"/>
        </w:numPr>
      </w:pPr>
      <w:r w:rsidRPr="00E35CE0">
        <w:t>E.g. a new meteorological-hydrological message with a dynamic length of 2 to 5 slots</w:t>
      </w:r>
    </w:p>
    <w:p w:rsidR="00BB4839" w:rsidRPr="00E35CE0" w:rsidRDefault="00BB4839" w:rsidP="00BB4839">
      <w:pPr>
        <w:numPr>
          <w:ilvl w:val="2"/>
          <w:numId w:val="32"/>
        </w:numPr>
      </w:pPr>
      <w:r w:rsidRPr="00E35CE0">
        <w:t xml:space="preserve">E.g. an area message </w:t>
      </w:r>
      <w:r>
        <w:t>for</w:t>
      </w:r>
      <w:r w:rsidRPr="00E35CE0">
        <w:t xml:space="preserve"> navigational warnings</w:t>
      </w:r>
    </w:p>
    <w:p w:rsidR="00BB4839" w:rsidRPr="00E35CE0" w:rsidRDefault="00BB4839" w:rsidP="00BB4839">
      <w:pPr>
        <w:pStyle w:val="Heading5"/>
        <w:numPr>
          <w:ilvl w:val="2"/>
          <w:numId w:val="29"/>
        </w:numPr>
        <w:tabs>
          <w:tab w:val="clear" w:pos="1134"/>
        </w:tabs>
        <w:spacing w:before="240"/>
      </w:pPr>
      <w:r w:rsidRPr="00E35CE0">
        <w:t>Regional</w:t>
      </w:r>
    </w:p>
    <w:p w:rsidR="00BB4839" w:rsidRPr="00E35CE0" w:rsidRDefault="00BB4839" w:rsidP="00BB4839">
      <w:pPr>
        <w:numPr>
          <w:ilvl w:val="0"/>
          <w:numId w:val="32"/>
        </w:numPr>
      </w:pPr>
      <w:r w:rsidRPr="00E35CE0">
        <w:t xml:space="preserve">Extensive use of safety-related </w:t>
      </w:r>
      <w:r>
        <w:t>application specific</w:t>
      </w:r>
      <w:r w:rsidRPr="00E35CE0">
        <w:t xml:space="preserve"> messages for AtoN monitoring</w:t>
      </w:r>
    </w:p>
    <w:p w:rsidR="00BB4839" w:rsidRPr="00E35CE0" w:rsidRDefault="00BB4839" w:rsidP="00BB4839">
      <w:pPr>
        <w:numPr>
          <w:ilvl w:val="0"/>
          <w:numId w:val="32"/>
        </w:numPr>
      </w:pPr>
      <w:r>
        <w:t>Application specific</w:t>
      </w:r>
      <w:r w:rsidRPr="00E35CE0">
        <w:t xml:space="preserve"> messages being used in certain waterways</w:t>
      </w:r>
    </w:p>
    <w:p w:rsidR="00BB4839" w:rsidRPr="00E35CE0" w:rsidRDefault="00BB4839" w:rsidP="00BB4839">
      <w:pPr>
        <w:numPr>
          <w:ilvl w:val="1"/>
          <w:numId w:val="32"/>
        </w:numPr>
      </w:pPr>
      <w:r w:rsidRPr="00E35CE0">
        <w:t>E.g. St Lawrence seaway</w:t>
      </w:r>
    </w:p>
    <w:p w:rsidR="00BB4839" w:rsidRPr="00E35CE0" w:rsidRDefault="00BB4839" w:rsidP="00BB4839">
      <w:pPr>
        <w:numPr>
          <w:ilvl w:val="0"/>
          <w:numId w:val="32"/>
        </w:numPr>
      </w:pPr>
      <w:r w:rsidRPr="00E35CE0">
        <w:t xml:space="preserve">IALA is maintaining a registry of these regional </w:t>
      </w:r>
      <w:r>
        <w:t>application specific</w:t>
      </w:r>
      <w:r w:rsidRPr="00E35CE0">
        <w:t xml:space="preserve"> messages</w:t>
      </w:r>
    </w:p>
    <w:p w:rsidR="00BB4839" w:rsidRPr="00E35CE0" w:rsidRDefault="00BB4839" w:rsidP="00BB4839">
      <w:pPr>
        <w:pStyle w:val="Heading5"/>
        <w:numPr>
          <w:ilvl w:val="2"/>
          <w:numId w:val="29"/>
        </w:numPr>
        <w:tabs>
          <w:tab w:val="clear" w:pos="1134"/>
        </w:tabs>
        <w:spacing w:before="240"/>
      </w:pPr>
      <w:r w:rsidRPr="00E35CE0">
        <w:t xml:space="preserve">Mandatory </w:t>
      </w:r>
      <w:r>
        <w:t>application specific</w:t>
      </w:r>
      <w:r w:rsidRPr="00E35CE0">
        <w:t xml:space="preserve"> messaging in certain regions</w:t>
      </w:r>
    </w:p>
    <w:p w:rsidR="00BB4839" w:rsidRPr="00E35CE0" w:rsidRDefault="00BB4839" w:rsidP="00BB4839">
      <w:pPr>
        <w:numPr>
          <w:ilvl w:val="0"/>
          <w:numId w:val="31"/>
        </w:numPr>
      </w:pPr>
      <w:r w:rsidRPr="00E35CE0">
        <w:t xml:space="preserve">Additional </w:t>
      </w:r>
      <w:r>
        <w:t>application specific</w:t>
      </w:r>
      <w:r w:rsidRPr="00E35CE0">
        <w:t xml:space="preserve"> messages are being used for inland AIS in Europe</w:t>
      </w:r>
    </w:p>
    <w:p w:rsidR="00BB4839" w:rsidRPr="00E35CE0" w:rsidRDefault="00BB4839" w:rsidP="00BB4839">
      <w:pPr>
        <w:numPr>
          <w:ilvl w:val="1"/>
          <w:numId w:val="31"/>
        </w:numPr>
      </w:pPr>
      <w:r>
        <w:t>Dedicated s</w:t>
      </w:r>
      <w:r w:rsidRPr="00E35CE0">
        <w:t xml:space="preserve">hip stations are type approved and in use </w:t>
      </w:r>
    </w:p>
    <w:p w:rsidR="00BB4839" w:rsidRPr="00E35CE0" w:rsidRDefault="00BB4839" w:rsidP="00BB4839">
      <w:pPr>
        <w:pStyle w:val="Heading3"/>
        <w:numPr>
          <w:ilvl w:val="1"/>
          <w:numId w:val="29"/>
        </w:numPr>
        <w:tabs>
          <w:tab w:val="clear" w:pos="851"/>
        </w:tabs>
        <w:spacing w:before="240" w:after="60"/>
        <w:jc w:val="left"/>
        <w:rPr>
          <w:lang w:val="en-GB"/>
        </w:rPr>
      </w:pPr>
      <w:bookmarkStart w:id="24" w:name="_Toc234201327"/>
      <w:bookmarkStart w:id="25" w:name="_Toc241399255"/>
      <w:bookmarkStart w:id="26" w:name="_Toc241399312"/>
      <w:r w:rsidRPr="00E35CE0">
        <w:rPr>
          <w:lang w:val="en-GB"/>
        </w:rPr>
        <w:t xml:space="preserve">New AIS messages (23, 24, 25, </w:t>
      </w:r>
      <w:r>
        <w:rPr>
          <w:lang w:val="en-GB"/>
        </w:rPr>
        <w:t xml:space="preserve">26 </w:t>
      </w:r>
      <w:r w:rsidRPr="00E35CE0">
        <w:rPr>
          <w:lang w:val="en-GB"/>
        </w:rPr>
        <w:t>and 2</w:t>
      </w:r>
      <w:r>
        <w:rPr>
          <w:lang w:val="en-GB"/>
        </w:rPr>
        <w:t>7</w:t>
      </w:r>
      <w:r w:rsidRPr="00E35CE0">
        <w:rPr>
          <w:lang w:val="en-GB"/>
        </w:rPr>
        <w:t>)</w:t>
      </w:r>
      <w:bookmarkEnd w:id="24"/>
      <w:bookmarkEnd w:id="25"/>
      <w:bookmarkEnd w:id="26"/>
    </w:p>
    <w:p w:rsidR="00BB4839" w:rsidRDefault="00BB4839" w:rsidP="00BB4839">
      <w:pPr>
        <w:numPr>
          <w:ilvl w:val="0"/>
          <w:numId w:val="31"/>
        </w:numPr>
      </w:pPr>
      <w:r w:rsidRPr="00E35CE0">
        <w:t>Messages 23, 24, 25, and 26 were added in</w:t>
      </w:r>
      <w:r>
        <w:t xml:space="preserve"> recent editions of ITU-R.M1371</w:t>
      </w:r>
    </w:p>
    <w:p w:rsidR="00BB4839" w:rsidRPr="00E35CE0" w:rsidRDefault="00BB4839" w:rsidP="00BB4839">
      <w:pPr>
        <w:numPr>
          <w:ilvl w:val="0"/>
          <w:numId w:val="31"/>
        </w:numPr>
      </w:pPr>
      <w:r>
        <w:t>Message 27 was added in the IALA Technical Clarifications on ITU-R M.1371-3</w:t>
      </w:r>
    </w:p>
    <w:p w:rsidR="00BB4839" w:rsidRPr="00E35CE0" w:rsidRDefault="00BB4839" w:rsidP="00BB4839">
      <w:pPr>
        <w:pStyle w:val="Heading3"/>
        <w:numPr>
          <w:ilvl w:val="1"/>
          <w:numId w:val="29"/>
        </w:numPr>
        <w:tabs>
          <w:tab w:val="clear" w:pos="851"/>
        </w:tabs>
        <w:spacing w:before="240" w:after="60"/>
        <w:jc w:val="left"/>
        <w:rPr>
          <w:lang w:val="en-GB"/>
        </w:rPr>
      </w:pPr>
      <w:bookmarkStart w:id="27" w:name="_Toc234201328"/>
      <w:bookmarkStart w:id="28" w:name="_Toc241399256"/>
      <w:bookmarkStart w:id="29" w:name="_Toc241399313"/>
      <w:r w:rsidRPr="00E35CE0">
        <w:rPr>
          <w:lang w:val="en-GB"/>
        </w:rPr>
        <w:t>GNSS differential corrections</w:t>
      </w:r>
      <w:bookmarkEnd w:id="27"/>
      <w:bookmarkEnd w:id="28"/>
      <w:bookmarkEnd w:id="29"/>
    </w:p>
    <w:p w:rsidR="00BB4839" w:rsidRPr="00E35CE0" w:rsidRDefault="00BB4839" w:rsidP="00BB4839">
      <w:pPr>
        <w:numPr>
          <w:ilvl w:val="0"/>
          <w:numId w:val="31"/>
        </w:numPr>
      </w:pPr>
      <w:r w:rsidRPr="00E35CE0">
        <w:t>Use of Message 17 for GNSS correction data dissemination is increasing</w:t>
      </w:r>
    </w:p>
    <w:p w:rsidR="00BB4839" w:rsidRPr="00E35CE0" w:rsidRDefault="00BB4839" w:rsidP="00BB4839">
      <w:pPr>
        <w:numPr>
          <w:ilvl w:val="1"/>
          <w:numId w:val="31"/>
        </w:numPr>
      </w:pPr>
      <w:r w:rsidRPr="00E35CE0">
        <w:t>E</w:t>
      </w:r>
      <w:r>
        <w:t>.g.</w:t>
      </w:r>
      <w:r w:rsidRPr="00E35CE0">
        <w:t xml:space="preserve"> already being broadcast in Gulf of Finland, Tokyo Bay</w:t>
      </w:r>
    </w:p>
    <w:p w:rsidR="00BB4839" w:rsidRPr="00E35CE0" w:rsidRDefault="00BB4839" w:rsidP="00BB4839">
      <w:pPr>
        <w:numPr>
          <w:ilvl w:val="1"/>
          <w:numId w:val="31"/>
        </w:numPr>
      </w:pPr>
      <w:r>
        <w:t>E.g.</w:t>
      </w:r>
      <w:r w:rsidRPr="00E35CE0">
        <w:t xml:space="preserve"> Germany, Netherlands, England are planning</w:t>
      </w:r>
    </w:p>
    <w:p w:rsidR="00BB4839" w:rsidRPr="00E35CE0" w:rsidRDefault="00BB4839" w:rsidP="00BB4839">
      <w:pPr>
        <w:pStyle w:val="Heading3"/>
        <w:numPr>
          <w:ilvl w:val="1"/>
          <w:numId w:val="29"/>
        </w:numPr>
        <w:tabs>
          <w:tab w:val="clear" w:pos="851"/>
        </w:tabs>
        <w:spacing w:before="240" w:after="60"/>
        <w:jc w:val="left"/>
        <w:rPr>
          <w:lang w:val="en-GB"/>
        </w:rPr>
      </w:pPr>
      <w:bookmarkStart w:id="30" w:name="_Toc234201329"/>
      <w:bookmarkStart w:id="31" w:name="_Toc241399257"/>
      <w:bookmarkStart w:id="32" w:name="_Toc241399314"/>
      <w:r w:rsidRPr="00E35CE0">
        <w:rPr>
          <w:lang w:val="en-GB"/>
        </w:rPr>
        <w:t>FATDMA usage</w:t>
      </w:r>
      <w:bookmarkEnd w:id="30"/>
      <w:bookmarkEnd w:id="31"/>
      <w:bookmarkEnd w:id="32"/>
    </w:p>
    <w:p w:rsidR="00BB4839" w:rsidRPr="00E35CE0" w:rsidRDefault="00BB4839" w:rsidP="00BB4839">
      <w:pPr>
        <w:numPr>
          <w:ilvl w:val="0"/>
          <w:numId w:val="31"/>
        </w:numPr>
      </w:pPr>
      <w:r w:rsidRPr="00E35CE0">
        <w:t>Competent authorities are increasingly using FATDMA slot allocations for various uses</w:t>
      </w:r>
    </w:p>
    <w:p w:rsidR="00BB4839" w:rsidRPr="00E35CE0" w:rsidRDefault="00BB4839" w:rsidP="00BB4839">
      <w:pPr>
        <w:numPr>
          <w:ilvl w:val="1"/>
          <w:numId w:val="31"/>
        </w:numPr>
      </w:pPr>
      <w:r w:rsidRPr="00E35CE0">
        <w:t xml:space="preserve">AIS AtoN </w:t>
      </w:r>
    </w:p>
    <w:p w:rsidR="00BB4839" w:rsidRPr="00E35CE0" w:rsidRDefault="00BB4839" w:rsidP="00BB4839">
      <w:pPr>
        <w:numPr>
          <w:ilvl w:val="1"/>
          <w:numId w:val="31"/>
        </w:numPr>
      </w:pPr>
      <w:r w:rsidRPr="00E35CE0">
        <w:t>Base Station slot reservation broadcasts (Message 20)</w:t>
      </w:r>
    </w:p>
    <w:p w:rsidR="00BB4839" w:rsidRPr="00E35CE0" w:rsidRDefault="00BB4839" w:rsidP="00BB4839">
      <w:pPr>
        <w:numPr>
          <w:ilvl w:val="1"/>
          <w:numId w:val="31"/>
        </w:numPr>
      </w:pPr>
      <w:r w:rsidRPr="00E35CE0">
        <w:t>Base Station regular broadcasts (Message 17)</w:t>
      </w:r>
    </w:p>
    <w:p w:rsidR="00BB4839" w:rsidRPr="00E35CE0" w:rsidRDefault="00BB4839" w:rsidP="00BB4839">
      <w:pPr>
        <w:numPr>
          <w:ilvl w:val="1"/>
          <w:numId w:val="31"/>
        </w:numPr>
      </w:pPr>
      <w:r w:rsidRPr="00E35CE0">
        <w:t>Reserved slots for ship replies</w:t>
      </w:r>
    </w:p>
    <w:p w:rsidR="00BB4839" w:rsidRPr="00E35CE0" w:rsidRDefault="00BB4839" w:rsidP="00BB4839">
      <w:pPr>
        <w:numPr>
          <w:ilvl w:val="1"/>
          <w:numId w:val="31"/>
        </w:numPr>
      </w:pPr>
      <w:r w:rsidRPr="00E35CE0">
        <w:t>Safety text messages</w:t>
      </w:r>
    </w:p>
    <w:p w:rsidR="00BB4839" w:rsidRPr="00E35CE0" w:rsidRDefault="00BB4839" w:rsidP="00BB4839">
      <w:pPr>
        <w:numPr>
          <w:ilvl w:val="1"/>
          <w:numId w:val="31"/>
        </w:numPr>
      </w:pPr>
      <w:r w:rsidRPr="00E35CE0">
        <w:t>Meteorological and hydrological messages (Message 8)</w:t>
      </w:r>
    </w:p>
    <w:p w:rsidR="00BB4839" w:rsidRPr="00E35CE0" w:rsidRDefault="00BB4839" w:rsidP="00BB4839">
      <w:pPr>
        <w:numPr>
          <w:ilvl w:val="0"/>
          <w:numId w:val="31"/>
        </w:numPr>
      </w:pPr>
      <w:r>
        <w:t>There is an i</w:t>
      </w:r>
      <w:r w:rsidRPr="00E35CE0">
        <w:t xml:space="preserve">ndication that </w:t>
      </w:r>
      <w:r>
        <w:t>the VHF Data Link</w:t>
      </w:r>
      <w:r w:rsidRPr="00E35CE0">
        <w:t xml:space="preserve"> will become more crowded and competent authorities resort to FATDMA reservations to ensure that their services are protected</w:t>
      </w:r>
    </w:p>
    <w:p w:rsidR="00BB4839" w:rsidRPr="00E35CE0" w:rsidRDefault="00BB4839" w:rsidP="00BB4839">
      <w:pPr>
        <w:pStyle w:val="Heading1"/>
        <w:numPr>
          <w:ilvl w:val="0"/>
          <w:numId w:val="29"/>
        </w:numPr>
        <w:tabs>
          <w:tab w:val="clear" w:pos="567"/>
        </w:tabs>
        <w:spacing w:after="60"/>
        <w:rPr>
          <w:lang w:val="en-GB"/>
        </w:rPr>
      </w:pPr>
      <w:bookmarkStart w:id="33" w:name="_Toc234201330"/>
      <w:bookmarkStart w:id="34" w:name="_Toc241399315"/>
      <w:r w:rsidRPr="00E35CE0">
        <w:rPr>
          <w:lang w:val="en-GB"/>
        </w:rPr>
        <w:lastRenderedPageBreak/>
        <w:t>Additional future use of AIS</w:t>
      </w:r>
      <w:bookmarkEnd w:id="33"/>
      <w:bookmarkEnd w:id="34"/>
    </w:p>
    <w:p w:rsidR="00BB4839" w:rsidRPr="00E35CE0" w:rsidRDefault="00BB4839" w:rsidP="00BB4839">
      <w:pPr>
        <w:pStyle w:val="Heading3"/>
        <w:numPr>
          <w:ilvl w:val="1"/>
          <w:numId w:val="29"/>
        </w:numPr>
        <w:tabs>
          <w:tab w:val="clear" w:pos="851"/>
        </w:tabs>
        <w:spacing w:before="240" w:after="60"/>
        <w:jc w:val="left"/>
        <w:rPr>
          <w:lang w:val="en-GB"/>
        </w:rPr>
      </w:pPr>
      <w:bookmarkStart w:id="35" w:name="_Toc234201331"/>
      <w:bookmarkStart w:id="36" w:name="_Toc241399258"/>
      <w:bookmarkStart w:id="37" w:name="_Toc241399316"/>
      <w:r w:rsidRPr="00E35CE0">
        <w:rPr>
          <w:lang w:val="en-GB"/>
        </w:rPr>
        <w:t>Increased use of AIS shore to ship data transmissions</w:t>
      </w:r>
      <w:bookmarkEnd w:id="35"/>
      <w:bookmarkEnd w:id="36"/>
      <w:bookmarkEnd w:id="37"/>
    </w:p>
    <w:p w:rsidR="00BB4839" w:rsidRPr="00E35CE0" w:rsidRDefault="00BB4839" w:rsidP="00BB4839">
      <w:pPr>
        <w:numPr>
          <w:ilvl w:val="0"/>
          <w:numId w:val="35"/>
        </w:numPr>
      </w:pPr>
      <w:r w:rsidRPr="00E35CE0">
        <w:t xml:space="preserve">In a future e-Navigation scenario, the transmission of AIS data from shore to ship </w:t>
      </w:r>
      <w:r>
        <w:t xml:space="preserve">is expected to </w:t>
      </w:r>
      <w:r w:rsidRPr="00E35CE0">
        <w:t>increase significantly wi</w:t>
      </w:r>
      <w:r>
        <w:t xml:space="preserve">th </w:t>
      </w:r>
      <w:r w:rsidRPr="00E35CE0">
        <w:t>the advent of mandatory ECDIS</w:t>
      </w:r>
    </w:p>
    <w:p w:rsidR="00BB4839" w:rsidRPr="00E35CE0" w:rsidRDefault="00BB4839" w:rsidP="00BB4839">
      <w:pPr>
        <w:numPr>
          <w:ilvl w:val="1"/>
          <w:numId w:val="35"/>
        </w:numPr>
      </w:pPr>
      <w:r w:rsidRPr="00E35CE0">
        <w:t>Examples</w:t>
      </w:r>
    </w:p>
    <w:p w:rsidR="00BB4839" w:rsidRPr="00E35CE0" w:rsidRDefault="00BB4839" w:rsidP="00BB4839">
      <w:pPr>
        <w:numPr>
          <w:ilvl w:val="2"/>
          <w:numId w:val="35"/>
        </w:numPr>
      </w:pPr>
      <w:r w:rsidRPr="00E35CE0">
        <w:t>Ship off track warning</w:t>
      </w:r>
    </w:p>
    <w:p w:rsidR="00BB4839" w:rsidRPr="00E35CE0" w:rsidRDefault="00BB4839" w:rsidP="00BB4839">
      <w:pPr>
        <w:numPr>
          <w:ilvl w:val="2"/>
          <w:numId w:val="35"/>
        </w:numPr>
      </w:pPr>
      <w:r w:rsidRPr="00E35CE0">
        <w:t>Territorial water advice</w:t>
      </w:r>
    </w:p>
    <w:p w:rsidR="00BB4839" w:rsidRPr="00E35CE0" w:rsidRDefault="00BB4839" w:rsidP="00BB4839">
      <w:pPr>
        <w:numPr>
          <w:ilvl w:val="2"/>
          <w:numId w:val="35"/>
        </w:numPr>
      </w:pPr>
      <w:r w:rsidRPr="00E35CE0">
        <w:t>Environmental area warning</w:t>
      </w:r>
    </w:p>
    <w:p w:rsidR="00BB4839" w:rsidRPr="00E35CE0" w:rsidRDefault="00BB4839" w:rsidP="00BB4839">
      <w:pPr>
        <w:numPr>
          <w:ilvl w:val="2"/>
          <w:numId w:val="35"/>
        </w:numPr>
      </w:pPr>
      <w:r w:rsidRPr="00E35CE0">
        <w:t>Navigational hazards</w:t>
      </w:r>
    </w:p>
    <w:p w:rsidR="00BB4839" w:rsidRPr="00E35CE0" w:rsidRDefault="00BB4839" w:rsidP="00BB4839">
      <w:pPr>
        <w:numPr>
          <w:ilvl w:val="2"/>
          <w:numId w:val="35"/>
        </w:numPr>
      </w:pPr>
      <w:r w:rsidRPr="00E35CE0">
        <w:t>Weather warnings</w:t>
      </w:r>
    </w:p>
    <w:p w:rsidR="00BB4839" w:rsidRPr="00E35CE0" w:rsidRDefault="00BB4839" w:rsidP="00BB4839">
      <w:pPr>
        <w:numPr>
          <w:ilvl w:val="2"/>
          <w:numId w:val="35"/>
        </w:numPr>
      </w:pPr>
      <w:r w:rsidRPr="00E35CE0">
        <w:t>Military test ranges and submarine exercises</w:t>
      </w:r>
    </w:p>
    <w:p w:rsidR="00BB4839" w:rsidRPr="00E35CE0" w:rsidRDefault="00BB4839" w:rsidP="00BB4839">
      <w:pPr>
        <w:numPr>
          <w:ilvl w:val="0"/>
          <w:numId w:val="35"/>
        </w:numPr>
      </w:pPr>
      <w:r w:rsidRPr="00E35CE0">
        <w:t>Some of the present voice communications between shore and ship will move to AIS messaging</w:t>
      </w:r>
    </w:p>
    <w:p w:rsidR="00BB4839" w:rsidRPr="00E35CE0" w:rsidRDefault="00BB4839" w:rsidP="00BB4839">
      <w:pPr>
        <w:numPr>
          <w:ilvl w:val="1"/>
          <w:numId w:val="35"/>
        </w:numPr>
      </w:pPr>
      <w:r>
        <w:t>E.g.</w:t>
      </w:r>
      <w:r w:rsidRPr="00E35CE0">
        <w:t xml:space="preserve"> ship reporting </w:t>
      </w:r>
    </w:p>
    <w:p w:rsidR="00BB4839" w:rsidRPr="00E35CE0" w:rsidRDefault="00BB4839" w:rsidP="00BB4839">
      <w:pPr>
        <w:numPr>
          <w:ilvl w:val="1"/>
          <w:numId w:val="35"/>
        </w:numPr>
      </w:pPr>
      <w:r w:rsidRPr="00E35CE0">
        <w:t>Route information</w:t>
      </w:r>
    </w:p>
    <w:p w:rsidR="00BB4839" w:rsidRPr="00E35CE0" w:rsidRDefault="00BB4839" w:rsidP="00BB4839">
      <w:pPr>
        <w:pStyle w:val="Heading3"/>
        <w:numPr>
          <w:ilvl w:val="1"/>
          <w:numId w:val="29"/>
        </w:numPr>
        <w:tabs>
          <w:tab w:val="clear" w:pos="851"/>
        </w:tabs>
        <w:spacing w:before="240" w:after="60"/>
        <w:jc w:val="left"/>
        <w:rPr>
          <w:lang w:val="en-GB"/>
        </w:rPr>
      </w:pPr>
      <w:bookmarkStart w:id="38" w:name="_Toc234201332"/>
      <w:bookmarkStart w:id="39" w:name="_Toc241399259"/>
      <w:bookmarkStart w:id="40" w:name="_Toc241399317"/>
      <w:r w:rsidRPr="00E35CE0">
        <w:rPr>
          <w:lang w:val="en-GB"/>
        </w:rPr>
        <w:t>Increased use of ship-shore data transfer</w:t>
      </w:r>
      <w:bookmarkEnd w:id="38"/>
      <w:bookmarkEnd w:id="39"/>
      <w:bookmarkEnd w:id="40"/>
    </w:p>
    <w:p w:rsidR="00BB4839" w:rsidRPr="00E35CE0" w:rsidRDefault="00BB4839" w:rsidP="00BB4839">
      <w:pPr>
        <w:numPr>
          <w:ilvl w:val="0"/>
          <w:numId w:val="36"/>
        </w:numPr>
      </w:pPr>
      <w:r w:rsidRPr="00E35CE0">
        <w:t>Ship reporting by AIS</w:t>
      </w:r>
    </w:p>
    <w:p w:rsidR="00BB4839" w:rsidRPr="00E35CE0" w:rsidRDefault="00BB4839" w:rsidP="00BB4839">
      <w:pPr>
        <w:numPr>
          <w:ilvl w:val="0"/>
          <w:numId w:val="36"/>
        </w:numPr>
      </w:pPr>
      <w:r w:rsidRPr="00E35CE0">
        <w:t>Requesting data</w:t>
      </w:r>
    </w:p>
    <w:p w:rsidR="00BB4839" w:rsidRPr="00E35CE0" w:rsidRDefault="00BB4839" w:rsidP="00BB4839">
      <w:pPr>
        <w:numPr>
          <w:ilvl w:val="1"/>
          <w:numId w:val="36"/>
        </w:numPr>
      </w:pPr>
      <w:r w:rsidRPr="00E35CE0">
        <w:t>Weather data</w:t>
      </w:r>
    </w:p>
    <w:p w:rsidR="00BB4839" w:rsidRPr="00E35CE0" w:rsidRDefault="00BB4839" w:rsidP="00BB4839">
      <w:pPr>
        <w:numPr>
          <w:ilvl w:val="1"/>
          <w:numId w:val="36"/>
        </w:numPr>
      </w:pPr>
      <w:r w:rsidRPr="00E35CE0">
        <w:t>Docking data</w:t>
      </w:r>
    </w:p>
    <w:p w:rsidR="00BB4839" w:rsidRPr="00E35CE0" w:rsidRDefault="00BB4839" w:rsidP="00BB4839">
      <w:pPr>
        <w:numPr>
          <w:ilvl w:val="1"/>
          <w:numId w:val="36"/>
        </w:numPr>
      </w:pPr>
      <w:r w:rsidRPr="00E35CE0">
        <w:t>Route information</w:t>
      </w:r>
    </w:p>
    <w:p w:rsidR="00BB4839" w:rsidRPr="00E35CE0" w:rsidRDefault="00BB4839" w:rsidP="00BB4839">
      <w:pPr>
        <w:pStyle w:val="Heading3"/>
        <w:numPr>
          <w:ilvl w:val="1"/>
          <w:numId w:val="29"/>
        </w:numPr>
        <w:tabs>
          <w:tab w:val="clear" w:pos="851"/>
        </w:tabs>
        <w:spacing w:before="240" w:after="60"/>
        <w:jc w:val="left"/>
        <w:rPr>
          <w:lang w:val="en-GB"/>
        </w:rPr>
      </w:pPr>
      <w:bookmarkStart w:id="41" w:name="_Toc234201333"/>
      <w:bookmarkStart w:id="42" w:name="_Toc241399260"/>
      <w:bookmarkStart w:id="43" w:name="_Toc241399318"/>
      <w:r w:rsidRPr="00E35CE0">
        <w:rPr>
          <w:lang w:val="en-GB"/>
        </w:rPr>
        <w:t>Increased use of ship-ship data transmissions</w:t>
      </w:r>
      <w:bookmarkEnd w:id="41"/>
      <w:bookmarkEnd w:id="42"/>
      <w:bookmarkEnd w:id="43"/>
    </w:p>
    <w:p w:rsidR="00BB4839" w:rsidRPr="00E35CE0" w:rsidRDefault="00BB4839" w:rsidP="00BB4839">
      <w:pPr>
        <w:numPr>
          <w:ilvl w:val="0"/>
          <w:numId w:val="36"/>
        </w:numPr>
      </w:pPr>
      <w:r w:rsidRPr="00E35CE0">
        <w:t xml:space="preserve">Reduced use of voice communications in favour of </w:t>
      </w:r>
      <w:r>
        <w:t xml:space="preserve">AIS </w:t>
      </w:r>
      <w:r w:rsidRPr="00E35CE0">
        <w:t>message</w:t>
      </w:r>
      <w:r>
        <w:t>s</w:t>
      </w:r>
      <w:r w:rsidRPr="00E35CE0">
        <w:t xml:space="preserve"> </w:t>
      </w:r>
    </w:p>
    <w:p w:rsidR="00BB4839" w:rsidRPr="0064336E" w:rsidRDefault="00BB4839" w:rsidP="00BB4839">
      <w:pPr>
        <w:pStyle w:val="Heading3"/>
        <w:numPr>
          <w:ilvl w:val="1"/>
          <w:numId w:val="29"/>
        </w:numPr>
        <w:tabs>
          <w:tab w:val="clear" w:pos="851"/>
        </w:tabs>
        <w:spacing w:before="240" w:after="60"/>
        <w:jc w:val="left"/>
        <w:rPr>
          <w:lang w:val="en-GB"/>
        </w:rPr>
      </w:pPr>
      <w:r w:rsidRPr="0064336E">
        <w:rPr>
          <w:lang w:val="en-GB"/>
        </w:rPr>
        <w:t xml:space="preserve"> </w:t>
      </w:r>
      <w:bookmarkStart w:id="44" w:name="_Toc241399261"/>
      <w:bookmarkStart w:id="45" w:name="_Toc241399319"/>
      <w:r w:rsidRPr="0064336E">
        <w:rPr>
          <w:lang w:val="en-GB"/>
        </w:rPr>
        <w:t>Limited Base station</w:t>
      </w:r>
      <w:bookmarkEnd w:id="44"/>
      <w:bookmarkEnd w:id="45"/>
    </w:p>
    <w:p w:rsidR="00BB4839" w:rsidRPr="00E35CE0" w:rsidRDefault="00BB4839" w:rsidP="00BB4839">
      <w:pPr>
        <w:numPr>
          <w:ilvl w:val="0"/>
          <w:numId w:val="37"/>
        </w:numPr>
      </w:pPr>
      <w:r w:rsidRPr="00E35CE0">
        <w:t xml:space="preserve">There will be more </w:t>
      </w:r>
      <w:r>
        <w:t>fixed stations</w:t>
      </w:r>
      <w:r w:rsidRPr="00E35CE0">
        <w:t>, some of these being private</w:t>
      </w:r>
    </w:p>
    <w:p w:rsidR="00BB4839" w:rsidRPr="00E35CE0" w:rsidRDefault="00BB4839" w:rsidP="00BB4839">
      <w:pPr>
        <w:numPr>
          <w:ilvl w:val="0"/>
          <w:numId w:val="34"/>
        </w:numPr>
      </w:pPr>
      <w:r w:rsidRPr="00E35CE0">
        <w:t xml:space="preserve">Development of limited base stations will be driven by </w:t>
      </w:r>
    </w:p>
    <w:p w:rsidR="00BB4839" w:rsidRPr="00E35CE0" w:rsidRDefault="00BB4839" w:rsidP="00BB4839">
      <w:pPr>
        <w:numPr>
          <w:ilvl w:val="1"/>
          <w:numId w:val="34"/>
        </w:numPr>
      </w:pPr>
      <w:r w:rsidRPr="00E35CE0">
        <w:t>Private ports</w:t>
      </w:r>
    </w:p>
    <w:p w:rsidR="00BB4839" w:rsidRPr="00E35CE0" w:rsidRDefault="00BB4839" w:rsidP="00BB4839">
      <w:pPr>
        <w:numPr>
          <w:ilvl w:val="1"/>
          <w:numId w:val="34"/>
        </w:numPr>
      </w:pPr>
      <w:r w:rsidRPr="00E35CE0">
        <w:t>Bridges and locks</w:t>
      </w:r>
    </w:p>
    <w:p w:rsidR="00BB4839" w:rsidRPr="00E35CE0" w:rsidRDefault="00BB4839" w:rsidP="00BB4839">
      <w:pPr>
        <w:numPr>
          <w:ilvl w:val="1"/>
          <w:numId w:val="34"/>
        </w:numPr>
      </w:pPr>
      <w:r w:rsidRPr="00E35CE0">
        <w:t>Canals</w:t>
      </w:r>
    </w:p>
    <w:p w:rsidR="00BB4839" w:rsidRDefault="00BB4839" w:rsidP="00BB4839">
      <w:pPr>
        <w:numPr>
          <w:ilvl w:val="1"/>
          <w:numId w:val="34"/>
        </w:numPr>
      </w:pPr>
      <w:r w:rsidRPr="00E35CE0">
        <w:t>Offshore commercial facilities</w:t>
      </w:r>
    </w:p>
    <w:p w:rsidR="00BB4839" w:rsidRPr="00CE3AD7" w:rsidRDefault="00BB4839" w:rsidP="00BB4839">
      <w:pPr>
        <w:pStyle w:val="Heading3"/>
        <w:numPr>
          <w:ilvl w:val="1"/>
          <w:numId w:val="29"/>
        </w:numPr>
        <w:tabs>
          <w:tab w:val="clear" w:pos="851"/>
        </w:tabs>
        <w:spacing w:before="240" w:after="60"/>
        <w:jc w:val="left"/>
      </w:pPr>
      <w:bookmarkStart w:id="46" w:name="_Toc241399262"/>
      <w:bookmarkStart w:id="47" w:name="_Toc241399320"/>
      <w:proofErr w:type="spellStart"/>
      <w:r w:rsidRPr="00CE3AD7">
        <w:t>Repeater</w:t>
      </w:r>
      <w:proofErr w:type="spellEnd"/>
      <w:r w:rsidRPr="00CE3AD7">
        <w:t xml:space="preserve"> station</w:t>
      </w:r>
      <w:bookmarkEnd w:id="46"/>
      <w:bookmarkEnd w:id="47"/>
    </w:p>
    <w:p w:rsidR="00BB4839" w:rsidRPr="00E35CE0" w:rsidRDefault="00BB4839" w:rsidP="00BB4839">
      <w:pPr>
        <w:numPr>
          <w:ilvl w:val="0"/>
          <w:numId w:val="34"/>
        </w:numPr>
      </w:pPr>
      <w:r w:rsidRPr="00E35CE0">
        <w:t>Repeaters will be used to extend coverage of shore AIS base station networks, and ship-ship AIS communications, and AIS AtoN range</w:t>
      </w:r>
    </w:p>
    <w:p w:rsidR="00BB4839" w:rsidRPr="00E35CE0" w:rsidRDefault="00BB4839" w:rsidP="00BB4839">
      <w:pPr>
        <w:numPr>
          <w:ilvl w:val="1"/>
          <w:numId w:val="34"/>
        </w:numPr>
      </w:pPr>
      <w:r w:rsidRPr="00E35CE0">
        <w:t>Requiring double the VDL slot count to transfer data</w:t>
      </w:r>
    </w:p>
    <w:p w:rsidR="00BB4839" w:rsidRPr="00E35CE0" w:rsidRDefault="00BB4839" w:rsidP="00BB4839">
      <w:pPr>
        <w:numPr>
          <w:ilvl w:val="1"/>
          <w:numId w:val="34"/>
        </w:numPr>
      </w:pPr>
      <w:r w:rsidRPr="00E35CE0">
        <w:t>And are deployed to extend base station coverage when the usual base station to base station data links are unavailable</w:t>
      </w:r>
    </w:p>
    <w:p w:rsidR="00BB4839" w:rsidRPr="00E35CE0" w:rsidRDefault="00BB4839" w:rsidP="00BB4839">
      <w:pPr>
        <w:pStyle w:val="Heading3"/>
        <w:numPr>
          <w:ilvl w:val="1"/>
          <w:numId w:val="29"/>
        </w:numPr>
        <w:tabs>
          <w:tab w:val="clear" w:pos="851"/>
        </w:tabs>
        <w:spacing w:before="240" w:after="60"/>
        <w:jc w:val="left"/>
        <w:rPr>
          <w:lang w:val="en-GB"/>
        </w:rPr>
      </w:pPr>
      <w:bookmarkStart w:id="48" w:name="_Toc234201335"/>
      <w:bookmarkStart w:id="49" w:name="_Toc241399263"/>
      <w:bookmarkStart w:id="50" w:name="_Toc241399321"/>
      <w:r w:rsidRPr="00E35CE0">
        <w:rPr>
          <w:lang w:val="en-GB"/>
        </w:rPr>
        <w:t>Future messaging</w:t>
      </w:r>
      <w:bookmarkEnd w:id="48"/>
      <w:bookmarkEnd w:id="49"/>
      <w:bookmarkEnd w:id="50"/>
    </w:p>
    <w:p w:rsidR="00BB4839" w:rsidRPr="00E35CE0" w:rsidRDefault="00BB4839" w:rsidP="00BB4839">
      <w:pPr>
        <w:numPr>
          <w:ilvl w:val="0"/>
          <w:numId w:val="34"/>
        </w:numPr>
      </w:pPr>
      <w:r w:rsidRPr="00E35CE0">
        <w:t xml:space="preserve">Will be required as the suite of </w:t>
      </w:r>
      <w:r>
        <w:t>ITU-R M.</w:t>
      </w:r>
      <w:r w:rsidRPr="00E35CE0">
        <w:t>1371 messages increases</w:t>
      </w:r>
    </w:p>
    <w:p w:rsidR="00BB4839" w:rsidRPr="00E35CE0" w:rsidRDefault="00BB4839" w:rsidP="00BB4839">
      <w:pPr>
        <w:numPr>
          <w:ilvl w:val="1"/>
          <w:numId w:val="34"/>
        </w:numPr>
      </w:pPr>
      <w:r w:rsidRPr="00E35CE0">
        <w:t>Originally 22 message types, now 27</w:t>
      </w:r>
      <w:r>
        <w:t xml:space="preserve"> are proposed</w:t>
      </w:r>
    </w:p>
    <w:p w:rsidR="00BB4839" w:rsidRPr="00E35CE0" w:rsidRDefault="00BB4839" w:rsidP="00BB4839">
      <w:pPr>
        <w:numPr>
          <w:ilvl w:val="0"/>
          <w:numId w:val="34"/>
        </w:numPr>
      </w:pPr>
      <w:r w:rsidRPr="00E35CE0">
        <w:t>Improved set of messages</w:t>
      </w:r>
      <w:r>
        <w:t xml:space="preserve"> are expected</w:t>
      </w:r>
      <w:r w:rsidRPr="00E35CE0">
        <w:t>:</w:t>
      </w:r>
    </w:p>
    <w:p w:rsidR="00BB4839" w:rsidRPr="00E35CE0" w:rsidRDefault="00BB4839" w:rsidP="00BB4839">
      <w:pPr>
        <w:numPr>
          <w:ilvl w:val="1"/>
          <w:numId w:val="34"/>
        </w:numPr>
      </w:pPr>
      <w:r w:rsidRPr="00E35CE0">
        <w:t xml:space="preserve">Replacement for some old messages, when they have proved not </w:t>
      </w:r>
      <w:r>
        <w:t xml:space="preserve">to </w:t>
      </w:r>
      <w:r w:rsidRPr="00E35CE0">
        <w:t>suppor</w:t>
      </w:r>
      <w:r>
        <w:t>t</w:t>
      </w:r>
      <w:r w:rsidRPr="00E35CE0">
        <w:t xml:space="preserve"> proper data modelling (e.g. static ship data)</w:t>
      </w:r>
    </w:p>
    <w:p w:rsidR="00BB4839" w:rsidRPr="00E35CE0" w:rsidRDefault="00BB4839" w:rsidP="00BB4839">
      <w:pPr>
        <w:numPr>
          <w:ilvl w:val="1"/>
          <w:numId w:val="34"/>
        </w:numPr>
      </w:pPr>
      <w:r w:rsidRPr="00E35CE0">
        <w:t>Reduction of tailored messages to essentially needed messages (“statements of the AIS device of its own”), while increasing the proportion of the transparent data container messaging (“passing information of other components/entities”): properly designed application specific message realm (e.g. also “safety related texts” would be some application specific messages)</w:t>
      </w:r>
    </w:p>
    <w:p w:rsidR="00BB4839" w:rsidRPr="00E35CE0" w:rsidRDefault="00BB4839" w:rsidP="00BB4839">
      <w:pPr>
        <w:numPr>
          <w:ilvl w:val="0"/>
          <w:numId w:val="34"/>
        </w:numPr>
      </w:pPr>
      <w:r w:rsidRPr="00E35CE0">
        <w:t>New flexibility for applications</w:t>
      </w:r>
    </w:p>
    <w:p w:rsidR="00BB4839" w:rsidRPr="00E35CE0" w:rsidRDefault="00BB4839" w:rsidP="00BB4839">
      <w:pPr>
        <w:pStyle w:val="Heading3"/>
        <w:numPr>
          <w:ilvl w:val="1"/>
          <w:numId w:val="29"/>
        </w:numPr>
        <w:tabs>
          <w:tab w:val="clear" w:pos="851"/>
        </w:tabs>
        <w:spacing w:before="240" w:after="60"/>
        <w:jc w:val="left"/>
        <w:rPr>
          <w:lang w:val="en-GB"/>
        </w:rPr>
      </w:pPr>
      <w:bookmarkStart w:id="51" w:name="_Toc234201336"/>
      <w:bookmarkStart w:id="52" w:name="_Toc241399264"/>
      <w:bookmarkStart w:id="53" w:name="_Toc241399322"/>
      <w:r w:rsidRPr="00E35CE0">
        <w:rPr>
          <w:lang w:val="en-GB"/>
        </w:rPr>
        <w:lastRenderedPageBreak/>
        <w:t>Satellite detection of AIS</w:t>
      </w:r>
      <w:bookmarkEnd w:id="51"/>
      <w:bookmarkEnd w:id="52"/>
      <w:bookmarkEnd w:id="53"/>
    </w:p>
    <w:p w:rsidR="00BB4839" w:rsidRPr="00E35CE0" w:rsidRDefault="00BB4839" w:rsidP="00BB4839">
      <w:pPr>
        <w:numPr>
          <w:ilvl w:val="0"/>
          <w:numId w:val="34"/>
        </w:numPr>
      </w:pPr>
      <w:r w:rsidRPr="00E35CE0">
        <w:t>Research continues on enhanced methods of detecting AIS signal, and hence monitoring shipping, by satellite</w:t>
      </w:r>
    </w:p>
    <w:p w:rsidR="00BB4839" w:rsidRPr="00B236FA" w:rsidRDefault="00BB4839" w:rsidP="00BB4839">
      <w:pPr>
        <w:numPr>
          <w:ilvl w:val="0"/>
          <w:numId w:val="34"/>
        </w:numPr>
        <w:rPr>
          <w:iCs/>
        </w:rPr>
      </w:pPr>
      <w:r w:rsidRPr="00B236FA">
        <w:rPr>
          <w:iCs/>
        </w:rPr>
        <w:t xml:space="preserve">Satellite detection of AIS messages has been requested by administrations. </w:t>
      </w:r>
    </w:p>
    <w:p w:rsidR="00BB4839" w:rsidRPr="000A4317" w:rsidRDefault="00BB4839" w:rsidP="00BB4839">
      <w:pPr>
        <w:pStyle w:val="enumlev1"/>
        <w:numPr>
          <w:ilvl w:val="0"/>
          <w:numId w:val="34"/>
        </w:numPr>
        <w:spacing w:before="120"/>
        <w:rPr>
          <w:rFonts w:ascii="Arial" w:hAnsi="Arial"/>
          <w:sz w:val="22"/>
          <w:szCs w:val="22"/>
        </w:rPr>
      </w:pPr>
      <w:r w:rsidRPr="000A4317">
        <w:rPr>
          <w:rFonts w:ascii="Arial" w:hAnsi="Arial"/>
          <w:sz w:val="22"/>
          <w:szCs w:val="22"/>
        </w:rPr>
        <w:t xml:space="preserve">Separate frequencies for satellite detection of AIS should be selected from within Appendix </w:t>
      </w:r>
      <w:r w:rsidRPr="000A4317">
        <w:rPr>
          <w:rFonts w:ascii="Arial" w:hAnsi="Arial"/>
          <w:b/>
          <w:bCs/>
          <w:sz w:val="22"/>
          <w:szCs w:val="22"/>
        </w:rPr>
        <w:t xml:space="preserve">18 </w:t>
      </w:r>
      <w:r w:rsidRPr="000A4317">
        <w:rPr>
          <w:rFonts w:ascii="Arial" w:hAnsi="Arial"/>
          <w:sz w:val="22"/>
          <w:szCs w:val="22"/>
        </w:rPr>
        <w:t xml:space="preserve">because the tuning range of the </w:t>
      </w:r>
      <w:proofErr w:type="spellStart"/>
      <w:r w:rsidRPr="000A4317">
        <w:rPr>
          <w:rFonts w:ascii="Arial" w:hAnsi="Arial"/>
          <w:sz w:val="22"/>
          <w:szCs w:val="22"/>
        </w:rPr>
        <w:t>shipborne</w:t>
      </w:r>
      <w:proofErr w:type="spellEnd"/>
      <w:r w:rsidRPr="000A4317">
        <w:rPr>
          <w:rFonts w:ascii="Arial" w:hAnsi="Arial"/>
          <w:sz w:val="22"/>
          <w:szCs w:val="22"/>
        </w:rPr>
        <w:t xml:space="preserve"> AIS Class A is limited to these frequencies. Report ITU-R M.2084 indicated that the interference environment resulting from the existing services in those bands must be taken into account in determining the feasibility of accommodating satellite AIS, due to the large satellite antenna footprint that overlaps both land and sea. Separate operating frequencies in addition to AIS 1 and AIS 2 are needed that are not subject to terrestrial use.</w:t>
      </w:r>
    </w:p>
    <w:p w:rsidR="00BB4839" w:rsidRPr="000A4317" w:rsidRDefault="00BB4839" w:rsidP="00BB4839">
      <w:pPr>
        <w:pStyle w:val="enumlev1"/>
        <w:numPr>
          <w:ilvl w:val="0"/>
          <w:numId w:val="34"/>
        </w:numPr>
        <w:rPr>
          <w:rFonts w:ascii="Arial" w:hAnsi="Arial"/>
          <w:sz w:val="22"/>
          <w:szCs w:val="22"/>
        </w:rPr>
      </w:pPr>
      <w:r w:rsidRPr="000A4317">
        <w:rPr>
          <w:rFonts w:ascii="Arial" w:hAnsi="Arial"/>
          <w:sz w:val="22"/>
          <w:szCs w:val="22"/>
        </w:rPr>
        <w:t xml:space="preserve">Appendix </w:t>
      </w:r>
      <w:r w:rsidRPr="000A4317">
        <w:rPr>
          <w:rFonts w:ascii="Arial" w:hAnsi="Arial"/>
          <w:b/>
          <w:bCs/>
          <w:sz w:val="22"/>
          <w:szCs w:val="22"/>
        </w:rPr>
        <w:t>18</w:t>
      </w:r>
      <w:r w:rsidRPr="000A4317">
        <w:rPr>
          <w:rFonts w:ascii="Arial" w:hAnsi="Arial"/>
          <w:sz w:val="22"/>
          <w:szCs w:val="22"/>
        </w:rPr>
        <w:t xml:space="preserve"> contains only 3 frequencies (channels 16, 75 and 76) that are exclusively dedicated to maritime use (channels 75 and 76 are proposed to be shared with this service). This proposal meets the intent of footnote </w:t>
      </w:r>
      <w:r w:rsidRPr="000A4317">
        <w:rPr>
          <w:rFonts w:ascii="Arial" w:hAnsi="Arial"/>
          <w:i/>
          <w:iCs/>
          <w:sz w:val="22"/>
          <w:szCs w:val="22"/>
        </w:rPr>
        <w:t xml:space="preserve">n) </w:t>
      </w:r>
      <w:r w:rsidRPr="000A4317">
        <w:rPr>
          <w:rFonts w:ascii="Arial" w:hAnsi="Arial"/>
          <w:sz w:val="22"/>
          <w:szCs w:val="22"/>
        </w:rPr>
        <w:t xml:space="preserve">to Appendix </w:t>
      </w:r>
      <w:r w:rsidRPr="000A4317">
        <w:rPr>
          <w:rFonts w:ascii="Arial" w:hAnsi="Arial"/>
          <w:b/>
          <w:bCs/>
          <w:sz w:val="22"/>
          <w:szCs w:val="22"/>
        </w:rPr>
        <w:t>18</w:t>
      </w:r>
      <w:r w:rsidRPr="000A4317">
        <w:rPr>
          <w:rFonts w:ascii="Arial" w:hAnsi="Arial"/>
          <w:sz w:val="22"/>
          <w:szCs w:val="22"/>
        </w:rPr>
        <w:t xml:space="preserve"> for interference mitigation.</w:t>
      </w:r>
    </w:p>
    <w:p w:rsidR="00BB4839" w:rsidRDefault="00BB4839" w:rsidP="00BB4839">
      <w:pPr>
        <w:pStyle w:val="Heading3"/>
        <w:numPr>
          <w:ilvl w:val="1"/>
          <w:numId w:val="29"/>
        </w:numPr>
        <w:tabs>
          <w:tab w:val="clear" w:pos="851"/>
        </w:tabs>
        <w:spacing w:before="240" w:after="60"/>
        <w:jc w:val="left"/>
        <w:rPr>
          <w:lang w:val="en-GB"/>
        </w:rPr>
      </w:pPr>
      <w:bookmarkStart w:id="54" w:name="_Toc234201337"/>
      <w:bookmarkStart w:id="55" w:name="_Toc241399265"/>
      <w:bookmarkStart w:id="56" w:name="_Toc241399323"/>
      <w:r w:rsidRPr="00E35CE0">
        <w:rPr>
          <w:lang w:val="en-GB"/>
        </w:rPr>
        <w:t>Future GMDSS platform</w:t>
      </w:r>
      <w:bookmarkEnd w:id="54"/>
      <w:bookmarkEnd w:id="55"/>
      <w:bookmarkEnd w:id="56"/>
    </w:p>
    <w:p w:rsidR="00BB4839" w:rsidRPr="00A00938" w:rsidRDefault="00BB4839" w:rsidP="00BB4839">
      <w:pPr>
        <w:numPr>
          <w:ilvl w:val="0"/>
          <w:numId w:val="33"/>
        </w:numPr>
      </w:pPr>
      <w:r>
        <w:t>COMS</w:t>
      </w:r>
      <w:r w:rsidRPr="00E35CE0">
        <w:t>AR has been tasked to modify the performance standard for the 406 MHz EPIRB to include use of AIS</w:t>
      </w:r>
      <w:r>
        <w:t>. This suggests the u</w:t>
      </w:r>
      <w:r w:rsidRPr="00A00938">
        <w:t>se of AIS as a GMDSS alerting device</w:t>
      </w:r>
      <w:r>
        <w:t>.</w:t>
      </w:r>
    </w:p>
    <w:p w:rsidR="00BB4839" w:rsidRPr="00837E91" w:rsidRDefault="00BB4839" w:rsidP="00BB4839">
      <w:pPr>
        <w:pStyle w:val="Default"/>
        <w:widowControl/>
        <w:numPr>
          <w:ilvl w:val="0"/>
          <w:numId w:val="33"/>
        </w:numPr>
        <w:rPr>
          <w:sz w:val="23"/>
          <w:szCs w:val="23"/>
          <w:lang w:val="en-GB"/>
        </w:rPr>
      </w:pPr>
      <w:r>
        <w:t xml:space="preserve">IMO has </w:t>
      </w:r>
      <w:proofErr w:type="spellStart"/>
      <w:r>
        <w:t>recognised</w:t>
      </w:r>
      <w:proofErr w:type="spellEnd"/>
      <w:r>
        <w:t xml:space="preserve"> AIS-SART as part of GMDSS. The potential for a</w:t>
      </w:r>
      <w:proofErr w:type="spellStart"/>
      <w:r w:rsidRPr="00837E91">
        <w:rPr>
          <w:lang w:val="en-GB"/>
        </w:rPr>
        <w:t>dditional</w:t>
      </w:r>
      <w:proofErr w:type="spellEnd"/>
      <w:r w:rsidRPr="00837E91">
        <w:rPr>
          <w:lang w:val="en-GB"/>
        </w:rPr>
        <w:t xml:space="preserve"> use of AIS as a part of GMDSS </w:t>
      </w:r>
      <w:r>
        <w:rPr>
          <w:lang w:val="en-GB"/>
        </w:rPr>
        <w:t xml:space="preserve">such as the future replacement of VHF DSC </w:t>
      </w:r>
      <w:r w:rsidRPr="00837E91">
        <w:rPr>
          <w:lang w:val="en-GB"/>
        </w:rPr>
        <w:t xml:space="preserve">should be brought to the attention of IMO </w:t>
      </w:r>
    </w:p>
    <w:p w:rsidR="00BB4839" w:rsidRPr="00E35CE0" w:rsidRDefault="00BB4839" w:rsidP="00BB4839">
      <w:pPr>
        <w:pStyle w:val="Heading3"/>
        <w:numPr>
          <w:ilvl w:val="1"/>
          <w:numId w:val="29"/>
        </w:numPr>
        <w:tabs>
          <w:tab w:val="clear" w:pos="851"/>
        </w:tabs>
        <w:spacing w:before="240" w:after="60"/>
        <w:jc w:val="left"/>
        <w:rPr>
          <w:lang w:val="en-GB"/>
        </w:rPr>
      </w:pPr>
      <w:bookmarkStart w:id="57" w:name="_Toc234201338"/>
      <w:bookmarkStart w:id="58" w:name="_Toc241399266"/>
      <w:bookmarkStart w:id="59" w:name="_Toc241399324"/>
      <w:r w:rsidRPr="00E35CE0">
        <w:rPr>
          <w:lang w:val="en-GB"/>
        </w:rPr>
        <w:t>PLB</w:t>
      </w:r>
      <w:bookmarkEnd w:id="57"/>
      <w:r>
        <w:rPr>
          <w:lang w:val="en-GB"/>
        </w:rPr>
        <w:t xml:space="preserve"> (Personal Locating Beacon)</w:t>
      </w:r>
      <w:bookmarkEnd w:id="58"/>
      <w:bookmarkEnd w:id="59"/>
    </w:p>
    <w:p w:rsidR="00BB4839" w:rsidRPr="00E35CE0" w:rsidRDefault="00BB4839" w:rsidP="00BB4839">
      <w:pPr>
        <w:numPr>
          <w:ilvl w:val="0"/>
          <w:numId w:val="33"/>
        </w:numPr>
      </w:pPr>
      <w:r w:rsidRPr="00E35CE0">
        <w:t>There are initiatives to develop a PLB based on the AIS SART technology</w:t>
      </w:r>
    </w:p>
    <w:p w:rsidR="00BB4839" w:rsidRPr="00E35CE0" w:rsidRDefault="00BB4839" w:rsidP="00BB4839">
      <w:pPr>
        <w:pStyle w:val="Heading3"/>
        <w:numPr>
          <w:ilvl w:val="1"/>
          <w:numId w:val="29"/>
        </w:numPr>
        <w:tabs>
          <w:tab w:val="clear" w:pos="851"/>
        </w:tabs>
        <w:spacing w:before="240" w:after="60"/>
        <w:jc w:val="left"/>
        <w:rPr>
          <w:lang w:val="en-GB"/>
        </w:rPr>
      </w:pPr>
      <w:bookmarkStart w:id="60" w:name="_Toc234201339"/>
      <w:bookmarkStart w:id="61" w:name="_Toc241399267"/>
      <w:bookmarkStart w:id="62" w:name="_Toc241399325"/>
      <w:r>
        <w:rPr>
          <w:lang w:val="en-GB"/>
        </w:rPr>
        <w:t xml:space="preserve">Use of AIS for PNT (Position, Navigation and Timing) and </w:t>
      </w:r>
      <w:r w:rsidRPr="00E35CE0">
        <w:rPr>
          <w:lang w:val="en-GB"/>
        </w:rPr>
        <w:t>Ranging</w:t>
      </w:r>
      <w:bookmarkEnd w:id="60"/>
      <w:bookmarkEnd w:id="61"/>
      <w:bookmarkEnd w:id="62"/>
    </w:p>
    <w:p w:rsidR="00BB4839" w:rsidRDefault="00BB4839" w:rsidP="00BB4839">
      <w:pPr>
        <w:numPr>
          <w:ilvl w:val="0"/>
          <w:numId w:val="33"/>
        </w:numPr>
      </w:pPr>
      <w:r>
        <w:t>Improved time transfer capabilities shore to ship by using high precision time bases has been proposed.</w:t>
      </w:r>
    </w:p>
    <w:p w:rsidR="00BB4839" w:rsidRPr="00E35CE0" w:rsidRDefault="00BB4839" w:rsidP="00BB4839">
      <w:pPr>
        <w:numPr>
          <w:ilvl w:val="0"/>
          <w:numId w:val="33"/>
        </w:numPr>
      </w:pPr>
      <w:r w:rsidRPr="00E35CE0">
        <w:t>The e-</w:t>
      </w:r>
      <w:r>
        <w:t>N</w:t>
      </w:r>
      <w:r w:rsidRPr="00E35CE0">
        <w:t>avigation Committee envisages a “Ranging” mode for AIS</w:t>
      </w:r>
    </w:p>
    <w:p w:rsidR="00BB4839" w:rsidRPr="00E35CE0" w:rsidRDefault="00BB4839" w:rsidP="00BB4839">
      <w:pPr>
        <w:numPr>
          <w:ilvl w:val="1"/>
          <w:numId w:val="33"/>
        </w:numPr>
      </w:pPr>
      <w:r w:rsidRPr="00E35CE0">
        <w:t xml:space="preserve">Where the </w:t>
      </w:r>
      <w:r>
        <w:t xml:space="preserve">timing of </w:t>
      </w:r>
      <w:r w:rsidRPr="00E35CE0">
        <w:t>AIS messages are used for position determination</w:t>
      </w:r>
    </w:p>
    <w:p w:rsidR="00BB4839" w:rsidRDefault="00BB4839" w:rsidP="00BB4839">
      <w:pPr>
        <w:numPr>
          <w:ilvl w:val="1"/>
          <w:numId w:val="33"/>
        </w:numPr>
      </w:pPr>
      <w:r w:rsidRPr="00E35CE0">
        <w:t xml:space="preserve">By ship and shore </w:t>
      </w:r>
    </w:p>
    <w:p w:rsidR="00BB4839" w:rsidRPr="00E35CE0" w:rsidRDefault="00BB4839" w:rsidP="00BB4839"/>
    <w:p w:rsidR="00BB4839" w:rsidRPr="00E35CE0" w:rsidRDefault="00BB4839" w:rsidP="00BB4839">
      <w:pPr>
        <w:pStyle w:val="Heading3"/>
        <w:numPr>
          <w:ilvl w:val="1"/>
          <w:numId w:val="29"/>
        </w:numPr>
        <w:tabs>
          <w:tab w:val="clear" w:pos="851"/>
        </w:tabs>
        <w:spacing w:before="240" w:after="60"/>
        <w:jc w:val="left"/>
        <w:rPr>
          <w:lang w:val="en-GB"/>
        </w:rPr>
      </w:pPr>
      <w:bookmarkStart w:id="63" w:name="_Toc234201340"/>
      <w:bookmarkStart w:id="64" w:name="_Toc241399268"/>
      <w:bookmarkStart w:id="65" w:name="_Toc241399326"/>
      <w:r w:rsidRPr="00E35CE0">
        <w:rPr>
          <w:lang w:val="en-GB"/>
        </w:rPr>
        <w:t>Coordinated channel management for future e-Navigation VHF digital data communications</w:t>
      </w:r>
      <w:bookmarkEnd w:id="63"/>
      <w:bookmarkEnd w:id="64"/>
      <w:bookmarkEnd w:id="65"/>
    </w:p>
    <w:p w:rsidR="00BB4839" w:rsidRDefault="00BB4839" w:rsidP="00BB4839">
      <w:pPr>
        <w:numPr>
          <w:ilvl w:val="0"/>
          <w:numId w:val="33"/>
        </w:numPr>
      </w:pPr>
      <w:r w:rsidRPr="00E35CE0">
        <w:t>Designation of additional AIS frequencies may enhance the coordination of regional channel management</w:t>
      </w:r>
      <w:r>
        <w:t>.</w:t>
      </w:r>
    </w:p>
    <w:p w:rsidR="00BB4839" w:rsidRPr="00E35CE0" w:rsidRDefault="00BB4839" w:rsidP="00BB4839">
      <w:pPr>
        <w:numPr>
          <w:ilvl w:val="0"/>
          <w:numId w:val="33"/>
        </w:numPr>
      </w:pPr>
      <w:r w:rsidRPr="00D769F2">
        <w:rPr>
          <w:rFonts w:eastAsia="MS PGothic" w:cs="Arial"/>
        </w:rPr>
        <w:t>Using TDMA</w:t>
      </w:r>
      <w:r>
        <w:rPr>
          <w:rFonts w:eastAsia="MS PGothic" w:cs="Arial"/>
        </w:rPr>
        <w:t xml:space="preserve"> protocol</w:t>
      </w:r>
      <w:r w:rsidRPr="00D769F2">
        <w:rPr>
          <w:rFonts w:eastAsia="MS PGothic" w:cs="Arial"/>
        </w:rPr>
        <w:t xml:space="preserve"> on channel 70 to coordinate the usage of the VHF Data Link will enable channel management for other e-Navigation data services as well as AIS.</w:t>
      </w:r>
    </w:p>
    <w:p w:rsidR="00BB4839" w:rsidRPr="00E35CE0" w:rsidRDefault="00BB4839" w:rsidP="00BB4839">
      <w:pPr>
        <w:pStyle w:val="Heading1"/>
        <w:numPr>
          <w:ilvl w:val="0"/>
          <w:numId w:val="29"/>
        </w:numPr>
        <w:tabs>
          <w:tab w:val="clear" w:pos="567"/>
        </w:tabs>
        <w:spacing w:after="60"/>
        <w:rPr>
          <w:lang w:val="en-GB"/>
        </w:rPr>
      </w:pPr>
      <w:bookmarkStart w:id="66" w:name="_Toc234201341"/>
      <w:bookmarkStart w:id="67" w:name="_Toc241399327"/>
      <w:r w:rsidRPr="00E35CE0">
        <w:rPr>
          <w:lang w:val="en-GB"/>
        </w:rPr>
        <w:t>Strategy for future AIS</w:t>
      </w:r>
      <w:bookmarkEnd w:id="66"/>
      <w:bookmarkEnd w:id="67"/>
    </w:p>
    <w:p w:rsidR="00BB4839" w:rsidRPr="00E35CE0" w:rsidRDefault="00BB4839" w:rsidP="00BB4839">
      <w:pPr>
        <w:pStyle w:val="Heading3"/>
        <w:numPr>
          <w:ilvl w:val="1"/>
          <w:numId w:val="29"/>
        </w:numPr>
        <w:tabs>
          <w:tab w:val="clear" w:pos="851"/>
        </w:tabs>
        <w:spacing w:before="240" w:after="60"/>
        <w:jc w:val="left"/>
        <w:rPr>
          <w:lang w:val="en-GB"/>
        </w:rPr>
      </w:pPr>
      <w:bookmarkStart w:id="68" w:name="_Toc234201342"/>
      <w:bookmarkStart w:id="69" w:name="_Toc241399269"/>
      <w:bookmarkStart w:id="70" w:name="_Toc241399328"/>
      <w:r w:rsidRPr="00E35CE0">
        <w:rPr>
          <w:lang w:val="en-GB"/>
        </w:rPr>
        <w:t>General thoughts</w:t>
      </w:r>
      <w:bookmarkEnd w:id="68"/>
      <w:bookmarkEnd w:id="69"/>
      <w:bookmarkEnd w:id="70"/>
    </w:p>
    <w:p w:rsidR="00BB4839" w:rsidRPr="00E35CE0" w:rsidRDefault="00BB4839" w:rsidP="00BB4839">
      <w:pPr>
        <w:numPr>
          <w:ilvl w:val="0"/>
          <w:numId w:val="42"/>
        </w:numPr>
      </w:pPr>
      <w:r w:rsidRPr="00E35CE0">
        <w:t>AIS is a proven maritime data system, with ships equipped and shore infrastructure established, the full potential of AIS is yet to be achieved</w:t>
      </w:r>
    </w:p>
    <w:p w:rsidR="00BB4839" w:rsidRDefault="00BB4839" w:rsidP="00BB4839">
      <w:pPr>
        <w:numPr>
          <w:ilvl w:val="0"/>
          <w:numId w:val="41"/>
        </w:numPr>
      </w:pPr>
      <w:proofErr w:type="gramStart"/>
      <w:r w:rsidRPr="00E35CE0">
        <w:t>AIS is</w:t>
      </w:r>
      <w:proofErr w:type="gramEnd"/>
      <w:r w:rsidRPr="00E35CE0">
        <w:t xml:space="preserve"> the quickest path for handling the increasing </w:t>
      </w:r>
      <w:r>
        <w:t xml:space="preserve">low volume </w:t>
      </w:r>
      <w:r w:rsidRPr="00E35CE0">
        <w:t>data exchange needs described above</w:t>
      </w:r>
      <w:r>
        <w:t xml:space="preserve">. </w:t>
      </w:r>
    </w:p>
    <w:p w:rsidR="00BB4839" w:rsidRPr="00977DCD" w:rsidRDefault="00BB4839" w:rsidP="00BB4839">
      <w:pPr>
        <w:numPr>
          <w:ilvl w:val="0"/>
          <w:numId w:val="41"/>
        </w:numPr>
      </w:pPr>
      <w:r w:rsidRPr="00977DCD">
        <w:rPr>
          <w:rFonts w:eastAsia="MS PGothic" w:cs="Arial"/>
        </w:rPr>
        <w:t>Therefore, in order to meet the data communications needs set out above, IALA envisages that the present AIS system will need to develop into a future second generation AIS.</w:t>
      </w:r>
      <w:bookmarkStart w:id="71" w:name="_GoBack"/>
      <w:bookmarkEnd w:id="71"/>
    </w:p>
    <w:p w:rsidR="00BB4839" w:rsidRPr="00E35CE0" w:rsidRDefault="00BB4839" w:rsidP="00BB4839">
      <w:pPr>
        <w:pStyle w:val="Heading3"/>
        <w:numPr>
          <w:ilvl w:val="1"/>
          <w:numId w:val="29"/>
        </w:numPr>
        <w:tabs>
          <w:tab w:val="clear" w:pos="851"/>
        </w:tabs>
        <w:spacing w:before="240" w:after="60"/>
        <w:jc w:val="left"/>
        <w:rPr>
          <w:lang w:val="en-GB"/>
        </w:rPr>
      </w:pPr>
      <w:bookmarkStart w:id="72" w:name="_Toc234201343"/>
      <w:bookmarkStart w:id="73" w:name="_Toc241399270"/>
      <w:bookmarkStart w:id="74" w:name="_Toc241399329"/>
      <w:r w:rsidRPr="00E35CE0">
        <w:rPr>
          <w:lang w:val="en-GB"/>
        </w:rPr>
        <w:lastRenderedPageBreak/>
        <w:t>AIS Channel plan</w:t>
      </w:r>
      <w:bookmarkEnd w:id="72"/>
      <w:bookmarkEnd w:id="73"/>
      <w:bookmarkEnd w:id="74"/>
    </w:p>
    <w:p w:rsidR="00BB4839" w:rsidRPr="00977DCD" w:rsidRDefault="00BB4839" w:rsidP="00BB4839">
      <w:pPr>
        <w:widowControl w:val="0"/>
        <w:numPr>
          <w:ilvl w:val="0"/>
          <w:numId w:val="33"/>
        </w:numPr>
        <w:jc w:val="both"/>
        <w:rPr>
          <w:rFonts w:eastAsia="MS PGothic" w:cs="Arial"/>
        </w:rPr>
      </w:pPr>
      <w:r w:rsidRPr="00977DCD">
        <w:rPr>
          <w:rFonts w:eastAsia="MS PGothic" w:cs="Arial" w:hint="eastAsia"/>
        </w:rPr>
        <w:t>Safety of Navigation purposes</w:t>
      </w:r>
    </w:p>
    <w:p w:rsidR="00BB4839" w:rsidRPr="00B236FA" w:rsidRDefault="00BB4839" w:rsidP="00BB4839">
      <w:pPr>
        <w:numPr>
          <w:ilvl w:val="1"/>
          <w:numId w:val="33"/>
        </w:numPr>
        <w:rPr>
          <w:rFonts w:eastAsia="MS PGothic" w:cs="Arial"/>
        </w:rPr>
      </w:pPr>
      <w:r w:rsidRPr="00B236FA">
        <w:rPr>
          <w:rFonts w:eastAsia="MS PGothic" w:cs="Arial" w:hint="eastAsia"/>
        </w:rPr>
        <w:t>The AIS-1 and AIS</w:t>
      </w:r>
      <w:r w:rsidRPr="00B236FA">
        <w:rPr>
          <w:rFonts w:eastAsia="MS PGothic" w:cs="Arial"/>
        </w:rPr>
        <w:t>-</w:t>
      </w:r>
      <w:r w:rsidRPr="00B236FA">
        <w:rPr>
          <w:rFonts w:eastAsia="MS PGothic" w:cs="Arial" w:hint="eastAsia"/>
        </w:rPr>
        <w:t xml:space="preserve">2 are internationally allocated </w:t>
      </w:r>
      <w:r w:rsidRPr="00B236FA">
        <w:rPr>
          <w:rFonts w:eastAsia="MS PGothic" w:cs="Arial"/>
        </w:rPr>
        <w:t>on a</w:t>
      </w:r>
      <w:r w:rsidRPr="00B236FA">
        <w:rPr>
          <w:rFonts w:eastAsia="MS PGothic" w:cs="Arial" w:hint="eastAsia"/>
        </w:rPr>
        <w:t xml:space="preserve"> sharing basis.  These frequencies should be retained and protected for safety of navigation purposes.</w:t>
      </w:r>
      <w:r w:rsidRPr="00B236FA">
        <w:rPr>
          <w:rFonts w:eastAsia="MS PGothic" w:cs="Arial"/>
        </w:rPr>
        <w:t xml:space="preserve"> </w:t>
      </w:r>
    </w:p>
    <w:p w:rsidR="00BB4839" w:rsidRPr="00B236FA" w:rsidRDefault="00BB4839" w:rsidP="00BB4839">
      <w:pPr>
        <w:ind w:left="360"/>
        <w:rPr>
          <w:rFonts w:eastAsia="MS PGothic" w:cs="Arial"/>
        </w:rPr>
      </w:pPr>
    </w:p>
    <w:p w:rsidR="00BB4839" w:rsidRPr="0096010E" w:rsidRDefault="00BB4839" w:rsidP="00BB4839">
      <w:pPr>
        <w:widowControl w:val="0"/>
        <w:numPr>
          <w:ilvl w:val="0"/>
          <w:numId w:val="39"/>
        </w:numPr>
        <w:ind w:firstLine="0"/>
        <w:jc w:val="both"/>
        <w:rPr>
          <w:rFonts w:eastAsia="MS PGothic" w:cs="Arial"/>
        </w:rPr>
      </w:pPr>
      <w:r w:rsidRPr="0096010E">
        <w:rPr>
          <w:rFonts w:eastAsia="MS PGothic" w:cs="Arial"/>
        </w:rPr>
        <w:t>Satellite</w:t>
      </w:r>
      <w:r w:rsidRPr="0096010E">
        <w:rPr>
          <w:rFonts w:eastAsia="MS PGothic" w:cs="Arial" w:hint="eastAsia"/>
        </w:rPr>
        <w:t xml:space="preserve"> detection of AIS and future GMDSS </w:t>
      </w:r>
    </w:p>
    <w:p w:rsidR="00BB4839" w:rsidRPr="00B236FA" w:rsidRDefault="00BB4839" w:rsidP="00BB4839">
      <w:pPr>
        <w:numPr>
          <w:ilvl w:val="1"/>
          <w:numId w:val="40"/>
        </w:numPr>
        <w:rPr>
          <w:rFonts w:eastAsia="MS PGothic" w:cs="Arial"/>
        </w:rPr>
      </w:pPr>
      <w:r w:rsidRPr="00B236FA">
        <w:rPr>
          <w:rFonts w:eastAsia="MS PGothic" w:cs="Arial" w:hint="eastAsia"/>
        </w:rPr>
        <w:t xml:space="preserve">Since the </w:t>
      </w:r>
      <w:r w:rsidRPr="00B236FA">
        <w:rPr>
          <w:rFonts w:eastAsia="MS PGothic" w:cs="Arial"/>
        </w:rPr>
        <w:t>satellites</w:t>
      </w:r>
      <w:r w:rsidRPr="00B236FA">
        <w:rPr>
          <w:rFonts w:eastAsia="MS PGothic" w:cs="Arial" w:hint="eastAsia"/>
        </w:rPr>
        <w:t xml:space="preserve"> have very wide footprint, the </w:t>
      </w:r>
      <w:r w:rsidRPr="00B236FA">
        <w:rPr>
          <w:rFonts w:eastAsia="MS PGothic" w:cs="Arial"/>
        </w:rPr>
        <w:t>frequencies</w:t>
      </w:r>
      <w:r w:rsidRPr="00B236FA">
        <w:rPr>
          <w:rFonts w:eastAsia="MS PGothic" w:cs="Arial" w:hint="eastAsia"/>
        </w:rPr>
        <w:t xml:space="preserve"> for satellite detection of AIS should be exclusive for maritime mobile service.  The preliminary draft report ITU-R </w:t>
      </w:r>
      <w:r w:rsidRPr="00B236FA">
        <w:rPr>
          <w:rFonts w:eastAsia="MS PGothic" w:cs="Arial"/>
        </w:rPr>
        <w:t>M</w:t>
      </w:r>
      <w:proofErr w:type="gramStart"/>
      <w:r w:rsidRPr="00B236FA">
        <w:rPr>
          <w:rFonts w:eastAsia="MS PGothic" w:cs="Arial"/>
        </w:rPr>
        <w:t>.</w:t>
      </w:r>
      <w:r w:rsidRPr="00B236FA">
        <w:rPr>
          <w:rFonts w:eastAsia="MS PGothic" w:cs="Arial" w:hint="eastAsia"/>
        </w:rPr>
        <w:t>[</w:t>
      </w:r>
      <w:proofErr w:type="gramEnd"/>
      <w:r w:rsidRPr="00B236FA">
        <w:rPr>
          <w:rFonts w:eastAsia="MS PGothic" w:cs="Arial" w:hint="eastAsia"/>
        </w:rPr>
        <w:t>SAT-AIS] proposes to use CH75 and CH76.  These channels are guard band channels of CH16 and are only maritime dedicated channels except CH16 and CH70.</w:t>
      </w:r>
    </w:p>
    <w:p w:rsidR="00BB4839" w:rsidRPr="00B236FA" w:rsidRDefault="00BB4839" w:rsidP="00BB4839">
      <w:pPr>
        <w:numPr>
          <w:ilvl w:val="1"/>
          <w:numId w:val="40"/>
        </w:numPr>
        <w:rPr>
          <w:rFonts w:eastAsia="MS PGothic" w:cs="Arial"/>
        </w:rPr>
      </w:pPr>
      <w:r w:rsidRPr="00B236FA">
        <w:rPr>
          <w:rFonts w:eastAsia="MS PGothic" w:cs="Arial" w:hint="eastAsia"/>
        </w:rPr>
        <w:t xml:space="preserve">In the future GMDSS </w:t>
      </w:r>
      <w:r w:rsidRPr="00B236FA">
        <w:rPr>
          <w:rFonts w:eastAsia="MS PGothic" w:cs="Arial"/>
        </w:rPr>
        <w:t>should be based on</w:t>
      </w:r>
      <w:r w:rsidRPr="00B236FA">
        <w:rPr>
          <w:rFonts w:eastAsia="MS PGothic" w:cs="Arial" w:hint="eastAsia"/>
        </w:rPr>
        <w:t xml:space="preserve"> AIS technologies.  The distress alerting, urgency and safety communications should be by both </w:t>
      </w:r>
      <w:r w:rsidRPr="00B236FA">
        <w:rPr>
          <w:rFonts w:eastAsia="MS PGothic" w:cs="Arial"/>
        </w:rPr>
        <w:t>terrestrial</w:t>
      </w:r>
      <w:r w:rsidRPr="00B236FA">
        <w:rPr>
          <w:rFonts w:eastAsia="MS PGothic" w:cs="Arial" w:hint="eastAsia"/>
        </w:rPr>
        <w:t xml:space="preserve"> and </w:t>
      </w:r>
      <w:r w:rsidRPr="00B236FA">
        <w:rPr>
          <w:rFonts w:eastAsia="MS PGothic" w:cs="Arial"/>
        </w:rPr>
        <w:t>satellite</w:t>
      </w:r>
      <w:r w:rsidRPr="00B236FA">
        <w:rPr>
          <w:rFonts w:eastAsia="MS PGothic" w:cs="Arial" w:hint="eastAsia"/>
        </w:rPr>
        <w:t xml:space="preserve"> communications; therefore the maritime exclusive frequencies are needed. The satellite detection of AIS is one way system (from earth to satellite); however in the GMDSS, the </w:t>
      </w:r>
      <w:r w:rsidRPr="00B236FA">
        <w:rPr>
          <w:rFonts w:eastAsia="MS PGothic" w:cs="Arial"/>
        </w:rPr>
        <w:t>acknowledgement</w:t>
      </w:r>
      <w:r w:rsidRPr="00B236FA">
        <w:rPr>
          <w:rFonts w:eastAsia="MS PGothic" w:cs="Arial" w:hint="eastAsia"/>
        </w:rPr>
        <w:t xml:space="preserve"> (from </w:t>
      </w:r>
      <w:r w:rsidRPr="00B236FA">
        <w:rPr>
          <w:rFonts w:eastAsia="MS PGothic" w:cs="Arial"/>
        </w:rPr>
        <w:t>satellite</w:t>
      </w:r>
      <w:r w:rsidRPr="00B236FA">
        <w:rPr>
          <w:rFonts w:eastAsia="MS PGothic" w:cs="Arial" w:hint="eastAsia"/>
        </w:rPr>
        <w:t xml:space="preserve"> to earth) is essential as the two way system.  The CH75 and CH76 will be used for this purpose.</w:t>
      </w:r>
    </w:p>
    <w:p w:rsidR="00BB4839" w:rsidRPr="00B236FA" w:rsidRDefault="00BB4839" w:rsidP="00BB4839">
      <w:pPr>
        <w:ind w:left="1080"/>
        <w:rPr>
          <w:rFonts w:eastAsia="MS PGothic" w:cs="Arial"/>
        </w:rPr>
      </w:pPr>
    </w:p>
    <w:p w:rsidR="00BB4839" w:rsidRPr="00E35CE0" w:rsidRDefault="00BB4839" w:rsidP="00BB4839">
      <w:pPr>
        <w:widowControl w:val="0"/>
        <w:numPr>
          <w:ilvl w:val="0"/>
          <w:numId w:val="33"/>
        </w:numPr>
        <w:jc w:val="both"/>
        <w:rPr>
          <w:rFonts w:eastAsia="MS PGothic" w:cs="Arial"/>
        </w:rPr>
      </w:pPr>
      <w:r w:rsidRPr="00E35CE0">
        <w:rPr>
          <w:rFonts w:eastAsia="MS PGothic" w:cs="Arial" w:hint="eastAsia"/>
        </w:rPr>
        <w:t>Data communication purposes</w:t>
      </w:r>
    </w:p>
    <w:p w:rsidR="00BB4839" w:rsidRPr="00A52E8B" w:rsidRDefault="00BB4839" w:rsidP="00BB4839">
      <w:pPr>
        <w:rPr>
          <w:rFonts w:eastAsia="MS PGothic" w:cs="Arial"/>
        </w:rPr>
      </w:pPr>
      <w:r w:rsidRPr="00B236FA">
        <w:rPr>
          <w:rFonts w:eastAsia="MS PGothic" w:cs="Arial" w:hint="eastAsia"/>
        </w:rPr>
        <w:t xml:space="preserve">In considering the future AIS system for </w:t>
      </w:r>
      <w:r w:rsidRPr="00B236FA">
        <w:rPr>
          <w:rFonts w:eastAsia="MS PGothic" w:cs="Arial"/>
        </w:rPr>
        <w:t xml:space="preserve">terrestrial </w:t>
      </w:r>
      <w:r>
        <w:rPr>
          <w:rFonts w:eastAsia="MS PGothic" w:cs="Arial"/>
        </w:rPr>
        <w:t>(</w:t>
      </w:r>
      <w:proofErr w:type="spellStart"/>
      <w:r>
        <w:rPr>
          <w:rFonts w:eastAsia="MS PGothic" w:cs="Arial"/>
        </w:rPr>
        <w:t>non satellite</w:t>
      </w:r>
      <w:proofErr w:type="spellEnd"/>
      <w:r>
        <w:rPr>
          <w:rFonts w:eastAsia="MS PGothic" w:cs="Arial"/>
        </w:rPr>
        <w:t xml:space="preserve">) low volume </w:t>
      </w:r>
      <w:r w:rsidRPr="00B236FA">
        <w:rPr>
          <w:rFonts w:eastAsia="MS PGothic" w:cs="Arial" w:hint="eastAsia"/>
        </w:rPr>
        <w:t xml:space="preserve">data communication purposes, </w:t>
      </w:r>
      <w:r w:rsidRPr="00B236FA">
        <w:rPr>
          <w:rFonts w:eastAsia="MS PGothic" w:cs="Arial"/>
        </w:rPr>
        <w:t>an additional</w:t>
      </w:r>
      <w:r w:rsidRPr="00B236FA">
        <w:rPr>
          <w:rFonts w:eastAsia="MS PGothic" w:cs="Arial" w:hint="eastAsia"/>
        </w:rPr>
        <w:t xml:space="preserve"> two </w:t>
      </w:r>
      <w:r w:rsidRPr="00B236FA">
        <w:rPr>
          <w:rFonts w:eastAsia="MS PGothic" w:cs="Arial"/>
        </w:rPr>
        <w:t>frequencies</w:t>
      </w:r>
      <w:r w:rsidRPr="00B236FA">
        <w:rPr>
          <w:rFonts w:eastAsia="MS PGothic" w:cs="Arial" w:hint="eastAsia"/>
        </w:rPr>
        <w:t xml:space="preserve"> will be needed.  These </w:t>
      </w:r>
      <w:r w:rsidRPr="00B236FA">
        <w:rPr>
          <w:rFonts w:eastAsia="MS PGothic" w:cs="Arial"/>
        </w:rPr>
        <w:t>frequencies</w:t>
      </w:r>
      <w:r w:rsidRPr="00B236FA">
        <w:rPr>
          <w:rFonts w:eastAsia="MS PGothic" w:cs="Arial" w:hint="eastAsia"/>
        </w:rPr>
        <w:t xml:space="preserve"> should be selected within the Appendix 18.  The Appendix 18 covers 156-162.025MHz; however the current channelling arrangements </w:t>
      </w:r>
      <w:r w:rsidRPr="00B236FA">
        <w:rPr>
          <w:rFonts w:eastAsia="MS PGothic" w:cs="Arial"/>
        </w:rPr>
        <w:t xml:space="preserve">only apply to </w:t>
      </w:r>
      <w:r w:rsidRPr="00B236FA">
        <w:rPr>
          <w:rFonts w:eastAsia="MS PGothic" w:cs="Arial" w:hint="eastAsia"/>
        </w:rPr>
        <w:t>limited parts</w:t>
      </w:r>
      <w:r w:rsidRPr="00B236FA">
        <w:rPr>
          <w:rFonts w:eastAsia="MS PGothic" w:cs="Arial"/>
        </w:rPr>
        <w:t xml:space="preserve"> of the band</w:t>
      </w:r>
      <w:r w:rsidRPr="00B236FA">
        <w:rPr>
          <w:rFonts w:eastAsia="MS PGothic" w:cs="Arial" w:hint="eastAsia"/>
        </w:rPr>
        <w:t>.  As shown in the figure below, the blue bands (sharing basis) and red bands (maritime exclusive) are channelized</w:t>
      </w:r>
      <w:r w:rsidRPr="00B236FA">
        <w:rPr>
          <w:rFonts w:eastAsia="MS PGothic" w:cs="Arial"/>
        </w:rPr>
        <w:t>. T</w:t>
      </w:r>
      <w:r w:rsidRPr="00B236FA">
        <w:rPr>
          <w:rFonts w:eastAsia="MS PGothic" w:cs="Arial" w:hint="eastAsia"/>
        </w:rPr>
        <w:t xml:space="preserve">he yellow bands (sharing basis) are not channelized.  The yellow bands may be available for </w:t>
      </w:r>
      <w:r w:rsidRPr="00B236FA">
        <w:rPr>
          <w:rFonts w:eastAsia="MS PGothic" w:cs="Arial"/>
        </w:rPr>
        <w:t>maritime</w:t>
      </w:r>
      <w:r w:rsidRPr="00B236FA">
        <w:rPr>
          <w:rFonts w:eastAsia="MS PGothic" w:cs="Arial" w:hint="eastAsia"/>
        </w:rPr>
        <w:t xml:space="preserve"> mobile </w:t>
      </w:r>
      <w:r w:rsidRPr="00B236FA">
        <w:rPr>
          <w:rFonts w:eastAsia="MS PGothic" w:cs="Arial"/>
        </w:rPr>
        <w:t xml:space="preserve">as well as terrestrial services </w:t>
      </w:r>
      <w:r w:rsidRPr="00B236FA">
        <w:rPr>
          <w:rFonts w:eastAsia="MS PGothic" w:cs="Arial" w:hint="eastAsia"/>
        </w:rPr>
        <w:t xml:space="preserve">and candidate frequencies may be selected </w:t>
      </w:r>
      <w:r w:rsidRPr="00B236FA">
        <w:rPr>
          <w:rFonts w:eastAsia="MS PGothic" w:cs="Arial"/>
        </w:rPr>
        <w:t>on a</w:t>
      </w:r>
      <w:r w:rsidRPr="00B236FA">
        <w:rPr>
          <w:rFonts w:eastAsia="MS PGothic" w:cs="Arial" w:hint="eastAsia"/>
        </w:rPr>
        <w:t xml:space="preserve"> sharing basis.</w:t>
      </w:r>
      <w:r w:rsidRPr="00B236FA" w:rsidDel="00D769F2">
        <w:rPr>
          <w:rFonts w:eastAsia="MS PGothic" w:cs="Arial" w:hint="eastAsia"/>
        </w:rPr>
        <w:t xml:space="preserve"> </w:t>
      </w:r>
    </w:p>
    <w:p w:rsidR="00BB4839" w:rsidRPr="00D769F2" w:rsidRDefault="00BB4839" w:rsidP="00BB4839">
      <w:pPr>
        <w:rPr>
          <w:rFonts w:eastAsia="MS PGothic" w:cs="Arial"/>
        </w:rPr>
      </w:pPr>
      <w:r w:rsidRPr="00D769F2">
        <w:rPr>
          <w:rFonts w:eastAsia="MS PGothic" w:cs="Arial"/>
        </w:rPr>
        <w:object w:dxaOrig="15403" w:dyaOrig="47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197.25pt" o:ole="">
            <v:imagedata r:id="rId8" o:title=""/>
          </v:shape>
          <o:OLEObject Type="Embed" ProgID="Excel.Sheet.8" ShapeID="_x0000_i1025" DrawAspect="Content" ObjectID="_1346787683" r:id="rId9"/>
        </w:object>
      </w:r>
    </w:p>
    <w:p w:rsidR="00BB4839" w:rsidRPr="00D769F2" w:rsidRDefault="00BB4839" w:rsidP="00BB4839">
      <w:pPr>
        <w:rPr>
          <w:rFonts w:eastAsia="MS PGothic" w:cs="Arial"/>
        </w:rPr>
      </w:pPr>
    </w:p>
    <w:p w:rsidR="00BB4839" w:rsidRPr="00D769F2" w:rsidRDefault="00BB4839" w:rsidP="00BB4839">
      <w:pPr>
        <w:widowControl w:val="0"/>
        <w:numPr>
          <w:ilvl w:val="0"/>
          <w:numId w:val="40"/>
        </w:numPr>
        <w:tabs>
          <w:tab w:val="clear" w:pos="1080"/>
          <w:tab w:val="num" w:pos="360"/>
        </w:tabs>
        <w:ind w:hanging="1080"/>
        <w:jc w:val="both"/>
        <w:rPr>
          <w:rFonts w:eastAsia="MS PGothic" w:cs="Arial"/>
        </w:rPr>
      </w:pPr>
      <w:r w:rsidRPr="00D769F2">
        <w:rPr>
          <w:rFonts w:eastAsia="MS PGothic" w:cs="Arial"/>
        </w:rPr>
        <w:t xml:space="preserve">Channel management </w:t>
      </w:r>
      <w:r w:rsidRPr="00D769F2">
        <w:rPr>
          <w:rFonts w:eastAsia="MS PGothic" w:cs="Arial" w:hint="eastAsia"/>
        </w:rPr>
        <w:t>purposes</w:t>
      </w:r>
    </w:p>
    <w:p w:rsidR="00BB4839" w:rsidRPr="00D769F2" w:rsidRDefault="00BB4839" w:rsidP="00BB4839">
      <w:pPr>
        <w:widowControl w:val="0"/>
        <w:numPr>
          <w:ilvl w:val="1"/>
          <w:numId w:val="40"/>
        </w:numPr>
        <w:jc w:val="both"/>
        <w:rPr>
          <w:rFonts w:eastAsia="MS PGothic" w:cs="Arial"/>
        </w:rPr>
      </w:pPr>
      <w:r w:rsidRPr="00D769F2">
        <w:rPr>
          <w:rFonts w:eastAsia="MS PGothic" w:cs="Arial"/>
        </w:rPr>
        <w:t xml:space="preserve">In order to fully use available VHF spectrum there must be a worldwide channel dedicated to manage and coordinate usage of the VHF Data Link. </w:t>
      </w:r>
    </w:p>
    <w:p w:rsidR="00BB4839" w:rsidRPr="00D769F2" w:rsidRDefault="00BB4839" w:rsidP="00BB4839">
      <w:pPr>
        <w:widowControl w:val="0"/>
        <w:numPr>
          <w:ilvl w:val="1"/>
          <w:numId w:val="40"/>
        </w:numPr>
        <w:jc w:val="both"/>
        <w:rPr>
          <w:rFonts w:eastAsia="MS PGothic" w:cs="Arial"/>
        </w:rPr>
      </w:pPr>
      <w:r w:rsidRPr="00D769F2">
        <w:rPr>
          <w:rFonts w:eastAsia="MS PGothic" w:cs="Arial"/>
        </w:rPr>
        <w:t>TDMA or other protocols may share Channel 70 with minor changes to Appendix 18, footnote j) according to ITU-R M.822-1.</w:t>
      </w:r>
    </w:p>
    <w:p w:rsidR="00BB4839" w:rsidRPr="00D769F2" w:rsidRDefault="00BB4839" w:rsidP="00BB4839">
      <w:pPr>
        <w:widowControl w:val="0"/>
        <w:ind w:left="1080"/>
        <w:jc w:val="both"/>
        <w:rPr>
          <w:rFonts w:eastAsia="MS PGothic" w:cs="Arial"/>
        </w:rPr>
      </w:pPr>
    </w:p>
    <w:p w:rsidR="00BB4839" w:rsidRPr="00D769F2" w:rsidRDefault="00BB4839" w:rsidP="00BB4839">
      <w:pPr>
        <w:rPr>
          <w:rFonts w:eastAsia="MS PGothic" w:cs="Arial"/>
        </w:rPr>
        <w:sectPr w:rsidR="00BB4839" w:rsidRPr="00D769F2" w:rsidSect="00E277FD">
          <w:footerReference w:type="default" r:id="rId10"/>
          <w:headerReference w:type="first" r:id="rId11"/>
          <w:footerReference w:type="first" r:id="rId12"/>
          <w:pgSz w:w="11906" w:h="16838"/>
          <w:pgMar w:top="1417" w:right="1417" w:bottom="1134" w:left="1417" w:header="708" w:footer="708" w:gutter="0"/>
          <w:cols w:space="708"/>
          <w:titlePg/>
          <w:docGrid w:linePitch="360"/>
        </w:sectPr>
      </w:pPr>
    </w:p>
    <w:p w:rsidR="00BB4839" w:rsidRDefault="00BB4839" w:rsidP="00BB4839">
      <w:r w:rsidRPr="00D769F2">
        <w:rPr>
          <w:rFonts w:eastAsia="MS PGothic" w:cs="Arial"/>
        </w:rPr>
        <w:lastRenderedPageBreak/>
        <w:t>Future require</w:t>
      </w:r>
      <w:r>
        <w:t xml:space="preserve">ments for AIS channels </w:t>
      </w:r>
    </w:p>
    <w:p w:rsidR="00BB4839" w:rsidRPr="00E35CE0" w:rsidRDefault="00BB4839" w:rsidP="00BB4839"/>
    <w:tbl>
      <w:tblPr>
        <w:tblW w:w="141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915"/>
        <w:gridCol w:w="3925"/>
        <w:gridCol w:w="2880"/>
        <w:gridCol w:w="2456"/>
      </w:tblGrid>
      <w:tr w:rsidR="00BB4839" w:rsidRPr="003F0326" w:rsidTr="001F52E4">
        <w:trPr>
          <w:trHeight w:val="617"/>
        </w:trPr>
        <w:tc>
          <w:tcPr>
            <w:tcW w:w="1980" w:type="dxa"/>
            <w:vAlign w:val="center"/>
          </w:tcPr>
          <w:p w:rsidR="00BB4839" w:rsidRPr="003F0326" w:rsidRDefault="00BB4839" w:rsidP="001F52E4">
            <w:pPr>
              <w:rPr>
                <w:b/>
                <w:sz w:val="20"/>
              </w:rPr>
            </w:pPr>
            <w:r w:rsidRPr="003F0326">
              <w:rPr>
                <w:b/>
                <w:sz w:val="20"/>
              </w:rPr>
              <w:t>AIS frequency pair</w:t>
            </w:r>
          </w:p>
        </w:tc>
        <w:tc>
          <w:tcPr>
            <w:tcW w:w="2915" w:type="dxa"/>
            <w:vAlign w:val="center"/>
          </w:tcPr>
          <w:p w:rsidR="00BB4839" w:rsidRPr="003F0326" w:rsidRDefault="00BB4839" w:rsidP="001F52E4">
            <w:pPr>
              <w:spacing w:before="100" w:beforeAutospacing="1"/>
              <w:jc w:val="center"/>
              <w:rPr>
                <w:b/>
                <w:i/>
                <w:sz w:val="20"/>
              </w:rPr>
            </w:pPr>
            <w:r w:rsidRPr="003F0326">
              <w:rPr>
                <w:b/>
                <w:i/>
                <w:sz w:val="20"/>
              </w:rPr>
              <w:t>AIS-1 &amp; AIS-2</w:t>
            </w:r>
          </w:p>
          <w:p w:rsidR="00BB4839" w:rsidRPr="003F0326" w:rsidRDefault="00BB4839" w:rsidP="001F52E4">
            <w:pPr>
              <w:jc w:val="center"/>
              <w:rPr>
                <w:b/>
                <w:i/>
                <w:sz w:val="20"/>
              </w:rPr>
            </w:pPr>
            <w:r w:rsidRPr="003F0326">
              <w:rPr>
                <w:b/>
                <w:i/>
                <w:sz w:val="20"/>
              </w:rPr>
              <w:t>Safety of Navigation</w:t>
            </w:r>
          </w:p>
        </w:tc>
        <w:tc>
          <w:tcPr>
            <w:tcW w:w="3925" w:type="dxa"/>
            <w:vAlign w:val="center"/>
          </w:tcPr>
          <w:p w:rsidR="00BB4839" w:rsidRPr="003F0326" w:rsidRDefault="00BB4839" w:rsidP="001F52E4">
            <w:pPr>
              <w:jc w:val="center"/>
              <w:rPr>
                <w:b/>
                <w:i/>
                <w:sz w:val="20"/>
              </w:rPr>
            </w:pPr>
            <w:r w:rsidRPr="003F0326">
              <w:rPr>
                <w:b/>
                <w:i/>
                <w:sz w:val="20"/>
              </w:rPr>
              <w:t>AIS-3 &amp; AIS-4</w:t>
            </w:r>
          </w:p>
          <w:p w:rsidR="00BB4839" w:rsidRPr="003F0326" w:rsidRDefault="00BB4839" w:rsidP="001F52E4">
            <w:pPr>
              <w:jc w:val="center"/>
              <w:rPr>
                <w:b/>
                <w:i/>
                <w:sz w:val="20"/>
              </w:rPr>
            </w:pPr>
            <w:r w:rsidRPr="003F0326">
              <w:rPr>
                <w:b/>
                <w:i/>
                <w:sz w:val="20"/>
              </w:rPr>
              <w:t>Vessel tracking and future GMDSS</w:t>
            </w:r>
          </w:p>
        </w:tc>
        <w:tc>
          <w:tcPr>
            <w:tcW w:w="2880" w:type="dxa"/>
            <w:vAlign w:val="center"/>
          </w:tcPr>
          <w:p w:rsidR="00BB4839" w:rsidRPr="003F0326" w:rsidRDefault="00BB4839" w:rsidP="001F52E4">
            <w:pPr>
              <w:jc w:val="center"/>
              <w:rPr>
                <w:b/>
                <w:i/>
                <w:sz w:val="20"/>
              </w:rPr>
            </w:pPr>
            <w:r w:rsidRPr="003F0326">
              <w:rPr>
                <w:b/>
                <w:i/>
                <w:sz w:val="20"/>
              </w:rPr>
              <w:t>AIS-5 &amp; AIS-6</w:t>
            </w:r>
          </w:p>
          <w:p w:rsidR="00BB4839" w:rsidRPr="003F0326" w:rsidRDefault="00BB4839" w:rsidP="001F52E4">
            <w:pPr>
              <w:jc w:val="center"/>
              <w:rPr>
                <w:b/>
                <w:i/>
                <w:sz w:val="20"/>
              </w:rPr>
            </w:pPr>
            <w:r w:rsidRPr="003F0326">
              <w:rPr>
                <w:b/>
                <w:i/>
                <w:sz w:val="20"/>
              </w:rPr>
              <w:t>Data Communication</w:t>
            </w:r>
          </w:p>
        </w:tc>
        <w:tc>
          <w:tcPr>
            <w:tcW w:w="2456" w:type="dxa"/>
          </w:tcPr>
          <w:p w:rsidR="00BB4839" w:rsidRPr="003F0326" w:rsidRDefault="00BB4839" w:rsidP="001F52E4">
            <w:pPr>
              <w:jc w:val="center"/>
              <w:rPr>
                <w:b/>
                <w:i/>
                <w:sz w:val="20"/>
              </w:rPr>
            </w:pPr>
          </w:p>
          <w:p w:rsidR="00BB4839" w:rsidRPr="003F0326" w:rsidRDefault="00BB4839" w:rsidP="001F52E4">
            <w:pPr>
              <w:jc w:val="center"/>
              <w:rPr>
                <w:b/>
                <w:i/>
                <w:sz w:val="20"/>
              </w:rPr>
            </w:pPr>
            <w:r w:rsidRPr="003F0326">
              <w:rPr>
                <w:b/>
                <w:i/>
                <w:sz w:val="20"/>
              </w:rPr>
              <w:t xml:space="preserve"> Channel 70</w:t>
            </w:r>
          </w:p>
          <w:p w:rsidR="00BB4839" w:rsidRPr="003F0326" w:rsidRDefault="00BB4839" w:rsidP="001F52E4">
            <w:pPr>
              <w:jc w:val="center"/>
              <w:rPr>
                <w:b/>
                <w:i/>
                <w:sz w:val="20"/>
              </w:rPr>
            </w:pPr>
            <w:r w:rsidRPr="003F0326">
              <w:rPr>
                <w:b/>
                <w:i/>
                <w:sz w:val="20"/>
              </w:rPr>
              <w:t>Channel Management for data communication</w:t>
            </w:r>
          </w:p>
        </w:tc>
      </w:tr>
      <w:tr w:rsidR="00BB4839" w:rsidRPr="003F0326" w:rsidTr="001F52E4">
        <w:trPr>
          <w:trHeight w:val="1012"/>
        </w:trPr>
        <w:tc>
          <w:tcPr>
            <w:tcW w:w="1980" w:type="dxa"/>
            <w:vAlign w:val="center"/>
          </w:tcPr>
          <w:p w:rsidR="00BB4839" w:rsidRPr="003F0326" w:rsidRDefault="00BB4839" w:rsidP="001F52E4">
            <w:pPr>
              <w:rPr>
                <w:b/>
                <w:sz w:val="20"/>
              </w:rPr>
            </w:pPr>
            <w:r w:rsidRPr="003F0326">
              <w:rPr>
                <w:b/>
                <w:sz w:val="20"/>
              </w:rPr>
              <w:t>Purpose</w:t>
            </w:r>
          </w:p>
        </w:tc>
        <w:tc>
          <w:tcPr>
            <w:tcW w:w="2915" w:type="dxa"/>
            <w:vAlign w:val="center"/>
          </w:tcPr>
          <w:p w:rsidR="00BB4839" w:rsidRPr="003F0326" w:rsidRDefault="00BB4839" w:rsidP="00BB4839">
            <w:pPr>
              <w:numPr>
                <w:ilvl w:val="0"/>
                <w:numId w:val="28"/>
              </w:numPr>
              <w:tabs>
                <w:tab w:val="clear" w:pos="720"/>
                <w:tab w:val="num" w:pos="432"/>
              </w:tabs>
              <w:spacing w:before="100" w:beforeAutospacing="1"/>
              <w:ind w:left="432"/>
              <w:rPr>
                <w:sz w:val="20"/>
              </w:rPr>
            </w:pPr>
            <w:r w:rsidRPr="003F0326">
              <w:rPr>
                <w:sz w:val="20"/>
              </w:rPr>
              <w:t>Safety of navigation</w:t>
            </w:r>
          </w:p>
          <w:p w:rsidR="00BB4839" w:rsidRPr="003F0326" w:rsidRDefault="00BB4839" w:rsidP="00BB4839">
            <w:pPr>
              <w:numPr>
                <w:ilvl w:val="0"/>
                <w:numId w:val="28"/>
              </w:numPr>
              <w:tabs>
                <w:tab w:val="clear" w:pos="720"/>
                <w:tab w:val="num" w:pos="432"/>
              </w:tabs>
              <w:spacing w:before="100" w:beforeAutospacing="1"/>
              <w:ind w:left="432"/>
              <w:rPr>
                <w:sz w:val="20"/>
              </w:rPr>
            </w:pPr>
            <w:r w:rsidRPr="003F0326">
              <w:rPr>
                <w:sz w:val="20"/>
              </w:rPr>
              <w:t>Maritime and inland distress and safety communications</w:t>
            </w:r>
          </w:p>
        </w:tc>
        <w:tc>
          <w:tcPr>
            <w:tcW w:w="3925" w:type="dxa"/>
            <w:vAlign w:val="center"/>
          </w:tcPr>
          <w:p w:rsidR="00BB4839" w:rsidRPr="003F0326" w:rsidRDefault="00BB4839" w:rsidP="00BB4839">
            <w:pPr>
              <w:numPr>
                <w:ilvl w:val="0"/>
                <w:numId w:val="28"/>
              </w:numPr>
              <w:tabs>
                <w:tab w:val="clear" w:pos="720"/>
                <w:tab w:val="num" w:pos="432"/>
              </w:tabs>
              <w:ind w:left="432"/>
              <w:rPr>
                <w:sz w:val="20"/>
              </w:rPr>
            </w:pPr>
            <w:r w:rsidRPr="003F0326">
              <w:rPr>
                <w:sz w:val="20"/>
              </w:rPr>
              <w:t xml:space="preserve">Space detection of AIS </w:t>
            </w:r>
          </w:p>
          <w:p w:rsidR="00BB4839" w:rsidRPr="003F0326" w:rsidRDefault="00BB4839" w:rsidP="00BB4839">
            <w:pPr>
              <w:numPr>
                <w:ilvl w:val="0"/>
                <w:numId w:val="28"/>
              </w:numPr>
              <w:tabs>
                <w:tab w:val="clear" w:pos="720"/>
                <w:tab w:val="num" w:pos="432"/>
              </w:tabs>
              <w:ind w:left="432"/>
              <w:rPr>
                <w:sz w:val="20"/>
              </w:rPr>
            </w:pPr>
            <w:r w:rsidRPr="003F0326">
              <w:rPr>
                <w:sz w:val="20"/>
              </w:rPr>
              <w:t>Future GMDSS</w:t>
            </w:r>
          </w:p>
        </w:tc>
        <w:tc>
          <w:tcPr>
            <w:tcW w:w="2880" w:type="dxa"/>
            <w:vAlign w:val="center"/>
          </w:tcPr>
          <w:p w:rsidR="00BB4839" w:rsidRPr="003F0326" w:rsidRDefault="00BB4839" w:rsidP="00BB4839">
            <w:pPr>
              <w:numPr>
                <w:ilvl w:val="0"/>
                <w:numId w:val="28"/>
              </w:numPr>
              <w:tabs>
                <w:tab w:val="clear" w:pos="720"/>
                <w:tab w:val="num" w:pos="432"/>
              </w:tabs>
              <w:ind w:left="432"/>
              <w:rPr>
                <w:sz w:val="20"/>
              </w:rPr>
            </w:pPr>
            <w:r w:rsidRPr="003F0326">
              <w:rPr>
                <w:sz w:val="20"/>
              </w:rPr>
              <w:t>Marine safety information</w:t>
            </w:r>
          </w:p>
          <w:p w:rsidR="00BB4839" w:rsidRPr="003F0326" w:rsidRDefault="00BB4839" w:rsidP="00BB4839">
            <w:pPr>
              <w:numPr>
                <w:ilvl w:val="0"/>
                <w:numId w:val="28"/>
              </w:numPr>
              <w:tabs>
                <w:tab w:val="clear" w:pos="720"/>
                <w:tab w:val="num" w:pos="432"/>
              </w:tabs>
              <w:ind w:left="432"/>
              <w:rPr>
                <w:sz w:val="20"/>
              </w:rPr>
            </w:pPr>
            <w:r w:rsidRPr="003F0326">
              <w:rPr>
                <w:sz w:val="20"/>
              </w:rPr>
              <w:t>General purpose information communication</w:t>
            </w:r>
          </w:p>
        </w:tc>
        <w:tc>
          <w:tcPr>
            <w:tcW w:w="2456" w:type="dxa"/>
          </w:tcPr>
          <w:p w:rsidR="00BB4839" w:rsidRPr="003F0326" w:rsidRDefault="00BB4839" w:rsidP="00BB4839">
            <w:pPr>
              <w:numPr>
                <w:ilvl w:val="0"/>
                <w:numId w:val="28"/>
              </w:numPr>
              <w:tabs>
                <w:tab w:val="clear" w:pos="720"/>
                <w:tab w:val="num" w:pos="432"/>
              </w:tabs>
              <w:ind w:left="432"/>
              <w:rPr>
                <w:sz w:val="20"/>
              </w:rPr>
            </w:pPr>
            <w:r w:rsidRPr="003F0326">
              <w:rPr>
                <w:sz w:val="20"/>
              </w:rPr>
              <w:t>Management of VHF VDL in harmony with current ITU-R M. 822-1</w:t>
            </w:r>
          </w:p>
        </w:tc>
      </w:tr>
      <w:tr w:rsidR="00BB4839" w:rsidRPr="003F0326" w:rsidTr="001F52E4">
        <w:tc>
          <w:tcPr>
            <w:tcW w:w="1980" w:type="dxa"/>
            <w:vAlign w:val="center"/>
          </w:tcPr>
          <w:p w:rsidR="00BB4839" w:rsidRPr="003F0326" w:rsidRDefault="00BB4839" w:rsidP="001F52E4">
            <w:pPr>
              <w:rPr>
                <w:b/>
                <w:sz w:val="20"/>
              </w:rPr>
            </w:pPr>
            <w:r w:rsidRPr="003F0326">
              <w:rPr>
                <w:b/>
                <w:sz w:val="20"/>
              </w:rPr>
              <w:t>Frequency allocation</w:t>
            </w:r>
          </w:p>
        </w:tc>
        <w:tc>
          <w:tcPr>
            <w:tcW w:w="2915" w:type="dxa"/>
            <w:vAlign w:val="center"/>
          </w:tcPr>
          <w:p w:rsidR="00BB4839" w:rsidRPr="003F0326" w:rsidRDefault="00BB4839" w:rsidP="00BB4839">
            <w:pPr>
              <w:numPr>
                <w:ilvl w:val="0"/>
                <w:numId w:val="28"/>
              </w:numPr>
              <w:tabs>
                <w:tab w:val="clear" w:pos="720"/>
                <w:tab w:val="num" w:pos="432"/>
              </w:tabs>
              <w:spacing w:before="100" w:beforeAutospacing="1"/>
              <w:ind w:left="432"/>
              <w:rPr>
                <w:sz w:val="20"/>
              </w:rPr>
            </w:pPr>
            <w:r w:rsidRPr="003F0326">
              <w:rPr>
                <w:sz w:val="20"/>
              </w:rPr>
              <w:t>Allocated / needs to be dedicated</w:t>
            </w:r>
          </w:p>
        </w:tc>
        <w:tc>
          <w:tcPr>
            <w:tcW w:w="3925" w:type="dxa"/>
            <w:vAlign w:val="center"/>
          </w:tcPr>
          <w:p w:rsidR="00BB4839" w:rsidRPr="003F0326" w:rsidRDefault="00BB4839" w:rsidP="00BB4839">
            <w:pPr>
              <w:numPr>
                <w:ilvl w:val="0"/>
                <w:numId w:val="28"/>
              </w:numPr>
              <w:tabs>
                <w:tab w:val="clear" w:pos="720"/>
                <w:tab w:val="num" w:pos="432"/>
              </w:tabs>
              <w:ind w:left="432"/>
              <w:rPr>
                <w:sz w:val="20"/>
              </w:rPr>
            </w:pPr>
            <w:r w:rsidRPr="003F0326">
              <w:rPr>
                <w:sz w:val="20"/>
              </w:rPr>
              <w:t>New / dedicated channels required</w:t>
            </w:r>
          </w:p>
        </w:tc>
        <w:tc>
          <w:tcPr>
            <w:tcW w:w="2880" w:type="dxa"/>
            <w:vAlign w:val="center"/>
          </w:tcPr>
          <w:p w:rsidR="00BB4839" w:rsidRPr="003F0326" w:rsidRDefault="00BB4839" w:rsidP="00BB4839">
            <w:pPr>
              <w:numPr>
                <w:ilvl w:val="0"/>
                <w:numId w:val="28"/>
              </w:numPr>
              <w:tabs>
                <w:tab w:val="clear" w:pos="720"/>
                <w:tab w:val="num" w:pos="432"/>
              </w:tabs>
              <w:ind w:left="432"/>
              <w:rPr>
                <w:sz w:val="20"/>
              </w:rPr>
            </w:pPr>
            <w:r w:rsidRPr="003F0326">
              <w:rPr>
                <w:sz w:val="20"/>
              </w:rPr>
              <w:t>New / shared channels required</w:t>
            </w:r>
          </w:p>
        </w:tc>
        <w:tc>
          <w:tcPr>
            <w:tcW w:w="2456" w:type="dxa"/>
          </w:tcPr>
          <w:p w:rsidR="00BB4839" w:rsidRPr="003F0326" w:rsidRDefault="00BB4839" w:rsidP="00BB4839">
            <w:pPr>
              <w:numPr>
                <w:ilvl w:val="0"/>
                <w:numId w:val="28"/>
              </w:numPr>
              <w:tabs>
                <w:tab w:val="clear" w:pos="720"/>
                <w:tab w:val="num" w:pos="432"/>
              </w:tabs>
              <w:ind w:left="432"/>
              <w:rPr>
                <w:sz w:val="20"/>
              </w:rPr>
            </w:pPr>
            <w:r w:rsidRPr="003F0326">
              <w:rPr>
                <w:sz w:val="20"/>
              </w:rPr>
              <w:t>Allocated and dedicated</w:t>
            </w:r>
          </w:p>
        </w:tc>
      </w:tr>
      <w:tr w:rsidR="00BB4839" w:rsidRPr="003F0326" w:rsidTr="001F52E4">
        <w:tc>
          <w:tcPr>
            <w:tcW w:w="1980" w:type="dxa"/>
            <w:vAlign w:val="center"/>
          </w:tcPr>
          <w:p w:rsidR="00BB4839" w:rsidRPr="003F0326" w:rsidRDefault="00BB4839" w:rsidP="001F52E4">
            <w:pPr>
              <w:rPr>
                <w:b/>
                <w:sz w:val="20"/>
              </w:rPr>
            </w:pPr>
            <w:r w:rsidRPr="003F0326">
              <w:rPr>
                <w:b/>
                <w:sz w:val="20"/>
              </w:rPr>
              <w:t>AIS Message types</w:t>
            </w:r>
          </w:p>
        </w:tc>
        <w:tc>
          <w:tcPr>
            <w:tcW w:w="2915" w:type="dxa"/>
            <w:vAlign w:val="center"/>
          </w:tcPr>
          <w:p w:rsidR="00BB4839" w:rsidRPr="003F0326" w:rsidRDefault="00BB4839" w:rsidP="00BB4839">
            <w:pPr>
              <w:numPr>
                <w:ilvl w:val="0"/>
                <w:numId w:val="28"/>
              </w:numPr>
              <w:tabs>
                <w:tab w:val="clear" w:pos="720"/>
                <w:tab w:val="num" w:pos="432"/>
              </w:tabs>
              <w:spacing w:before="100" w:beforeAutospacing="1"/>
              <w:ind w:left="432"/>
              <w:rPr>
                <w:sz w:val="20"/>
              </w:rPr>
            </w:pPr>
            <w:r w:rsidRPr="003F0326">
              <w:rPr>
                <w:sz w:val="20"/>
              </w:rPr>
              <w:t>static and dynamic data</w:t>
            </w:r>
          </w:p>
          <w:p w:rsidR="00BB4839" w:rsidRPr="003F0326" w:rsidRDefault="00BB4839" w:rsidP="001F52E4">
            <w:pPr>
              <w:ind w:left="72"/>
              <w:rPr>
                <w:sz w:val="20"/>
              </w:rPr>
            </w:pPr>
          </w:p>
        </w:tc>
        <w:tc>
          <w:tcPr>
            <w:tcW w:w="3925" w:type="dxa"/>
            <w:vAlign w:val="center"/>
          </w:tcPr>
          <w:p w:rsidR="00BB4839" w:rsidRPr="003F0326" w:rsidRDefault="00BB4839" w:rsidP="00BB4839">
            <w:pPr>
              <w:numPr>
                <w:ilvl w:val="0"/>
                <w:numId w:val="28"/>
              </w:numPr>
              <w:tabs>
                <w:tab w:val="clear" w:pos="720"/>
                <w:tab w:val="num" w:pos="432"/>
              </w:tabs>
              <w:ind w:left="432"/>
              <w:rPr>
                <w:sz w:val="20"/>
              </w:rPr>
            </w:pPr>
            <w:r w:rsidRPr="003F0326">
              <w:rPr>
                <w:sz w:val="20"/>
              </w:rPr>
              <w:t>space detection of AIS</w:t>
            </w:r>
          </w:p>
          <w:p w:rsidR="00BB4839" w:rsidRPr="003F0326" w:rsidRDefault="00BB4839" w:rsidP="00BB4839">
            <w:pPr>
              <w:numPr>
                <w:ilvl w:val="0"/>
                <w:numId w:val="28"/>
              </w:numPr>
              <w:tabs>
                <w:tab w:val="clear" w:pos="720"/>
                <w:tab w:val="num" w:pos="432"/>
              </w:tabs>
              <w:ind w:left="432"/>
              <w:rPr>
                <w:sz w:val="20"/>
              </w:rPr>
            </w:pPr>
            <w:r w:rsidRPr="003F0326">
              <w:rPr>
                <w:sz w:val="20"/>
              </w:rPr>
              <w:t>Other messages for support of future GMDSS</w:t>
            </w:r>
          </w:p>
        </w:tc>
        <w:tc>
          <w:tcPr>
            <w:tcW w:w="2880" w:type="dxa"/>
            <w:vAlign w:val="center"/>
          </w:tcPr>
          <w:p w:rsidR="00BB4839" w:rsidRPr="003F0326" w:rsidRDefault="00BB4839" w:rsidP="00BB4839">
            <w:pPr>
              <w:numPr>
                <w:ilvl w:val="0"/>
                <w:numId w:val="28"/>
              </w:numPr>
              <w:tabs>
                <w:tab w:val="clear" w:pos="720"/>
                <w:tab w:val="num" w:pos="432"/>
              </w:tabs>
              <w:ind w:left="432"/>
              <w:rPr>
                <w:sz w:val="20"/>
              </w:rPr>
            </w:pPr>
            <w:r w:rsidRPr="003F0326">
              <w:rPr>
                <w:sz w:val="20"/>
              </w:rPr>
              <w:t xml:space="preserve">Regional AIS binary messages </w:t>
            </w:r>
          </w:p>
          <w:p w:rsidR="00BB4839" w:rsidRPr="003F0326" w:rsidRDefault="00BB4839" w:rsidP="00BB4839">
            <w:pPr>
              <w:numPr>
                <w:ilvl w:val="0"/>
                <w:numId w:val="28"/>
              </w:numPr>
              <w:tabs>
                <w:tab w:val="clear" w:pos="720"/>
                <w:tab w:val="num" w:pos="432"/>
              </w:tabs>
              <w:ind w:left="432"/>
              <w:rPr>
                <w:sz w:val="20"/>
              </w:rPr>
            </w:pPr>
            <w:r w:rsidRPr="003F0326">
              <w:rPr>
                <w:sz w:val="20"/>
              </w:rPr>
              <w:t xml:space="preserve">S/N </w:t>
            </w:r>
            <w:proofErr w:type="spellStart"/>
            <w:r w:rsidRPr="003F0326">
              <w:rPr>
                <w:sz w:val="20"/>
              </w:rPr>
              <w:t>Circ</w:t>
            </w:r>
            <w:proofErr w:type="spellEnd"/>
            <w:r w:rsidRPr="003F0326">
              <w:rPr>
                <w:sz w:val="20"/>
              </w:rPr>
              <w:t xml:space="preserve"> 236 international AIS binary messages</w:t>
            </w:r>
          </w:p>
        </w:tc>
        <w:tc>
          <w:tcPr>
            <w:tcW w:w="2456" w:type="dxa"/>
          </w:tcPr>
          <w:p w:rsidR="00BB4839" w:rsidRPr="003F0326" w:rsidRDefault="00BB4839" w:rsidP="00BB4839">
            <w:pPr>
              <w:numPr>
                <w:ilvl w:val="0"/>
                <w:numId w:val="28"/>
              </w:numPr>
              <w:tabs>
                <w:tab w:val="clear" w:pos="720"/>
                <w:tab w:val="num" w:pos="432"/>
              </w:tabs>
              <w:ind w:left="432"/>
              <w:rPr>
                <w:sz w:val="20"/>
              </w:rPr>
            </w:pPr>
            <w:r w:rsidRPr="003F0326">
              <w:rPr>
                <w:sz w:val="20"/>
              </w:rPr>
              <w:t xml:space="preserve">TDMA system management  messages </w:t>
            </w:r>
            <w:proofErr w:type="spellStart"/>
            <w:r w:rsidRPr="003F0326">
              <w:rPr>
                <w:sz w:val="20"/>
              </w:rPr>
              <w:t>e.g</w:t>
            </w:r>
            <w:proofErr w:type="spellEnd"/>
            <w:r w:rsidRPr="003F0326">
              <w:rPr>
                <w:sz w:val="20"/>
              </w:rPr>
              <w:t xml:space="preserve"> Message 20, Message 22,</w:t>
            </w:r>
          </w:p>
          <w:p w:rsidR="00BB4839" w:rsidRPr="003F0326" w:rsidRDefault="00BB4839" w:rsidP="00BB4839">
            <w:pPr>
              <w:numPr>
                <w:ilvl w:val="0"/>
                <w:numId w:val="28"/>
              </w:numPr>
              <w:tabs>
                <w:tab w:val="clear" w:pos="720"/>
                <w:tab w:val="num" w:pos="432"/>
              </w:tabs>
              <w:ind w:left="432"/>
              <w:rPr>
                <w:sz w:val="20"/>
              </w:rPr>
            </w:pPr>
            <w:r w:rsidRPr="003F0326">
              <w:rPr>
                <w:sz w:val="20"/>
              </w:rPr>
              <w:t>Other  messages for support of coordinating channel sharing</w:t>
            </w:r>
          </w:p>
        </w:tc>
      </w:tr>
      <w:tr w:rsidR="00BB4839" w:rsidRPr="003F0326" w:rsidTr="001F52E4">
        <w:tc>
          <w:tcPr>
            <w:tcW w:w="1980" w:type="dxa"/>
            <w:vAlign w:val="center"/>
          </w:tcPr>
          <w:p w:rsidR="00BB4839" w:rsidRPr="003F0326" w:rsidRDefault="00BB4839" w:rsidP="001F52E4">
            <w:pPr>
              <w:rPr>
                <w:b/>
                <w:sz w:val="20"/>
              </w:rPr>
            </w:pPr>
            <w:r w:rsidRPr="003F0326">
              <w:rPr>
                <w:b/>
                <w:sz w:val="20"/>
              </w:rPr>
              <w:t>Typical applications</w:t>
            </w:r>
          </w:p>
        </w:tc>
        <w:tc>
          <w:tcPr>
            <w:tcW w:w="2915" w:type="dxa"/>
            <w:vAlign w:val="center"/>
          </w:tcPr>
          <w:p w:rsidR="00BB4839" w:rsidRPr="003F0326" w:rsidRDefault="00BB4839" w:rsidP="00BB4839">
            <w:pPr>
              <w:numPr>
                <w:ilvl w:val="0"/>
                <w:numId w:val="28"/>
              </w:numPr>
              <w:tabs>
                <w:tab w:val="clear" w:pos="720"/>
                <w:tab w:val="num" w:pos="432"/>
              </w:tabs>
              <w:spacing w:before="100" w:beforeAutospacing="1"/>
              <w:ind w:left="432"/>
              <w:rPr>
                <w:sz w:val="20"/>
              </w:rPr>
            </w:pPr>
            <w:r w:rsidRPr="003F0326">
              <w:rPr>
                <w:sz w:val="20"/>
              </w:rPr>
              <w:t>Ship to ship collision avoidance</w:t>
            </w:r>
          </w:p>
          <w:p w:rsidR="00BB4839" w:rsidRPr="003F0326" w:rsidRDefault="00BB4839" w:rsidP="00BB4839">
            <w:pPr>
              <w:numPr>
                <w:ilvl w:val="0"/>
                <w:numId w:val="28"/>
              </w:numPr>
              <w:tabs>
                <w:tab w:val="clear" w:pos="720"/>
                <w:tab w:val="num" w:pos="432"/>
              </w:tabs>
              <w:spacing w:before="100" w:beforeAutospacing="1"/>
              <w:ind w:left="432"/>
              <w:rPr>
                <w:sz w:val="20"/>
              </w:rPr>
            </w:pPr>
            <w:r w:rsidRPr="003F0326">
              <w:rPr>
                <w:sz w:val="20"/>
              </w:rPr>
              <w:t>VTS tools</w:t>
            </w:r>
          </w:p>
          <w:p w:rsidR="00BB4839" w:rsidRPr="003F0326" w:rsidRDefault="00BB4839" w:rsidP="00BB4839">
            <w:pPr>
              <w:numPr>
                <w:ilvl w:val="0"/>
                <w:numId w:val="28"/>
              </w:numPr>
              <w:tabs>
                <w:tab w:val="clear" w:pos="720"/>
                <w:tab w:val="num" w:pos="432"/>
              </w:tabs>
              <w:spacing w:before="100" w:beforeAutospacing="1"/>
              <w:ind w:left="432"/>
              <w:rPr>
                <w:sz w:val="20"/>
              </w:rPr>
            </w:pPr>
            <w:r w:rsidRPr="003F0326">
              <w:rPr>
                <w:sz w:val="20"/>
              </w:rPr>
              <w:t>Tracking of ships</w:t>
            </w:r>
          </w:p>
          <w:p w:rsidR="00BB4839" w:rsidRPr="003F0326" w:rsidRDefault="00BB4839" w:rsidP="00BB4839">
            <w:pPr>
              <w:numPr>
                <w:ilvl w:val="0"/>
                <w:numId w:val="28"/>
              </w:numPr>
              <w:tabs>
                <w:tab w:val="clear" w:pos="720"/>
                <w:tab w:val="num" w:pos="432"/>
              </w:tabs>
              <w:spacing w:before="100" w:beforeAutospacing="1"/>
              <w:ind w:left="432"/>
              <w:rPr>
                <w:sz w:val="20"/>
              </w:rPr>
            </w:pPr>
            <w:r w:rsidRPr="003F0326">
              <w:rPr>
                <w:sz w:val="20"/>
              </w:rPr>
              <w:t>Locating in GMDSS</w:t>
            </w:r>
          </w:p>
        </w:tc>
        <w:tc>
          <w:tcPr>
            <w:tcW w:w="3925" w:type="dxa"/>
            <w:vAlign w:val="center"/>
          </w:tcPr>
          <w:p w:rsidR="00BB4839" w:rsidRPr="003F0326" w:rsidRDefault="00BB4839" w:rsidP="00BB4839">
            <w:pPr>
              <w:numPr>
                <w:ilvl w:val="0"/>
                <w:numId w:val="28"/>
              </w:numPr>
              <w:tabs>
                <w:tab w:val="clear" w:pos="720"/>
                <w:tab w:val="num" w:pos="432"/>
              </w:tabs>
              <w:ind w:left="432"/>
              <w:rPr>
                <w:sz w:val="20"/>
              </w:rPr>
            </w:pPr>
            <w:r w:rsidRPr="003F0326">
              <w:rPr>
                <w:sz w:val="20"/>
              </w:rPr>
              <w:t>Detection of vessels by coastal states beyond range of coastal AIS base stations</w:t>
            </w:r>
          </w:p>
          <w:p w:rsidR="00BB4839" w:rsidRPr="003F0326" w:rsidRDefault="00BB4839" w:rsidP="00BB4839">
            <w:pPr>
              <w:numPr>
                <w:ilvl w:val="0"/>
                <w:numId w:val="28"/>
              </w:numPr>
              <w:tabs>
                <w:tab w:val="clear" w:pos="720"/>
                <w:tab w:val="num" w:pos="432"/>
              </w:tabs>
              <w:ind w:left="432"/>
              <w:rPr>
                <w:sz w:val="20"/>
              </w:rPr>
            </w:pPr>
            <w:r w:rsidRPr="003F0326">
              <w:rPr>
                <w:sz w:val="20"/>
              </w:rPr>
              <w:t>Two way distress communications</w:t>
            </w:r>
          </w:p>
        </w:tc>
        <w:tc>
          <w:tcPr>
            <w:tcW w:w="2880" w:type="dxa"/>
            <w:vAlign w:val="center"/>
          </w:tcPr>
          <w:p w:rsidR="00BB4839" w:rsidRPr="003F0326" w:rsidRDefault="00BB4839" w:rsidP="00BB4839">
            <w:pPr>
              <w:numPr>
                <w:ilvl w:val="0"/>
                <w:numId w:val="28"/>
              </w:numPr>
              <w:tabs>
                <w:tab w:val="clear" w:pos="720"/>
                <w:tab w:val="num" w:pos="432"/>
              </w:tabs>
              <w:ind w:left="432"/>
              <w:rPr>
                <w:sz w:val="20"/>
              </w:rPr>
            </w:pPr>
            <w:r w:rsidRPr="003F0326">
              <w:rPr>
                <w:sz w:val="20"/>
              </w:rPr>
              <w:t xml:space="preserve">Area warnings and advice </w:t>
            </w:r>
          </w:p>
          <w:p w:rsidR="00BB4839" w:rsidRPr="003F0326" w:rsidRDefault="00BB4839" w:rsidP="00BB4839">
            <w:pPr>
              <w:numPr>
                <w:ilvl w:val="0"/>
                <w:numId w:val="28"/>
              </w:numPr>
              <w:tabs>
                <w:tab w:val="clear" w:pos="720"/>
                <w:tab w:val="num" w:pos="432"/>
              </w:tabs>
              <w:ind w:left="432"/>
              <w:rPr>
                <w:sz w:val="20"/>
              </w:rPr>
            </w:pPr>
            <w:r w:rsidRPr="003F0326">
              <w:rPr>
                <w:sz w:val="20"/>
              </w:rPr>
              <w:t>Meteorological and hydrological data</w:t>
            </w:r>
          </w:p>
          <w:p w:rsidR="00BB4839" w:rsidRPr="003F0326" w:rsidRDefault="00BB4839" w:rsidP="00BB4839">
            <w:pPr>
              <w:numPr>
                <w:ilvl w:val="0"/>
                <w:numId w:val="28"/>
              </w:numPr>
              <w:tabs>
                <w:tab w:val="clear" w:pos="720"/>
                <w:tab w:val="num" w:pos="432"/>
              </w:tabs>
              <w:ind w:left="432"/>
              <w:rPr>
                <w:sz w:val="20"/>
              </w:rPr>
            </w:pPr>
            <w:r w:rsidRPr="003F0326">
              <w:rPr>
                <w:sz w:val="20"/>
              </w:rPr>
              <w:t>Traffic management</w:t>
            </w:r>
          </w:p>
          <w:p w:rsidR="00BB4839" w:rsidRPr="003F0326" w:rsidRDefault="00BB4839" w:rsidP="00BB4839">
            <w:pPr>
              <w:numPr>
                <w:ilvl w:val="0"/>
                <w:numId w:val="28"/>
              </w:numPr>
              <w:tabs>
                <w:tab w:val="clear" w:pos="720"/>
                <w:tab w:val="num" w:pos="432"/>
              </w:tabs>
              <w:ind w:left="432"/>
              <w:rPr>
                <w:sz w:val="20"/>
              </w:rPr>
            </w:pPr>
            <w:r w:rsidRPr="003F0326">
              <w:rPr>
                <w:sz w:val="20"/>
              </w:rPr>
              <w:t>Channel management of AIS channels and future VHF digital data channels</w:t>
            </w:r>
          </w:p>
          <w:p w:rsidR="00BB4839" w:rsidRPr="003F0326" w:rsidRDefault="00BB4839" w:rsidP="00BB4839">
            <w:pPr>
              <w:numPr>
                <w:ilvl w:val="0"/>
                <w:numId w:val="28"/>
              </w:numPr>
              <w:tabs>
                <w:tab w:val="clear" w:pos="720"/>
                <w:tab w:val="num" w:pos="432"/>
              </w:tabs>
              <w:ind w:left="432"/>
              <w:rPr>
                <w:sz w:val="20"/>
              </w:rPr>
            </w:pPr>
            <w:r w:rsidRPr="003F0326">
              <w:rPr>
                <w:sz w:val="20"/>
              </w:rPr>
              <w:t>Ship-shore data exchange</w:t>
            </w:r>
          </w:p>
        </w:tc>
        <w:tc>
          <w:tcPr>
            <w:tcW w:w="2456" w:type="dxa"/>
          </w:tcPr>
          <w:p w:rsidR="00BB4839" w:rsidRPr="003F0326" w:rsidRDefault="00BB4839" w:rsidP="00BB4839">
            <w:pPr>
              <w:numPr>
                <w:ilvl w:val="0"/>
                <w:numId w:val="28"/>
              </w:numPr>
              <w:tabs>
                <w:tab w:val="clear" w:pos="720"/>
                <w:tab w:val="num" w:pos="432"/>
              </w:tabs>
              <w:ind w:left="432"/>
              <w:rPr>
                <w:sz w:val="20"/>
              </w:rPr>
            </w:pPr>
            <w:r w:rsidRPr="003F0326">
              <w:rPr>
                <w:sz w:val="20"/>
              </w:rPr>
              <w:t>Channel switching</w:t>
            </w:r>
          </w:p>
          <w:p w:rsidR="00BB4839" w:rsidRPr="003F0326" w:rsidRDefault="00BB4839" w:rsidP="00BB4839">
            <w:pPr>
              <w:numPr>
                <w:ilvl w:val="0"/>
                <w:numId w:val="28"/>
              </w:numPr>
              <w:tabs>
                <w:tab w:val="clear" w:pos="720"/>
                <w:tab w:val="num" w:pos="432"/>
              </w:tabs>
              <w:ind w:left="432"/>
              <w:rPr>
                <w:sz w:val="20"/>
              </w:rPr>
            </w:pPr>
            <w:r w:rsidRPr="003F0326">
              <w:rPr>
                <w:sz w:val="20"/>
              </w:rPr>
              <w:t xml:space="preserve">FATDMA allocation, </w:t>
            </w:r>
          </w:p>
          <w:p w:rsidR="00BB4839" w:rsidRPr="003F0326" w:rsidRDefault="00BB4839" w:rsidP="00BB4839">
            <w:pPr>
              <w:numPr>
                <w:ilvl w:val="0"/>
                <w:numId w:val="28"/>
              </w:numPr>
              <w:tabs>
                <w:tab w:val="clear" w:pos="720"/>
                <w:tab w:val="num" w:pos="432"/>
              </w:tabs>
              <w:ind w:left="432"/>
              <w:rPr>
                <w:sz w:val="20"/>
              </w:rPr>
            </w:pPr>
            <w:r w:rsidRPr="003F0326">
              <w:rPr>
                <w:sz w:val="20"/>
              </w:rPr>
              <w:t xml:space="preserve">Assignment </w:t>
            </w:r>
          </w:p>
        </w:tc>
      </w:tr>
      <w:tr w:rsidR="00BB4839" w:rsidRPr="003F0326" w:rsidTr="001F52E4">
        <w:trPr>
          <w:trHeight w:val="885"/>
        </w:trPr>
        <w:tc>
          <w:tcPr>
            <w:tcW w:w="1980" w:type="dxa"/>
            <w:vAlign w:val="center"/>
          </w:tcPr>
          <w:p w:rsidR="00BB4839" w:rsidRPr="003F0326" w:rsidRDefault="00BB4839" w:rsidP="001F52E4">
            <w:pPr>
              <w:rPr>
                <w:b/>
                <w:sz w:val="20"/>
              </w:rPr>
            </w:pPr>
            <w:r w:rsidRPr="003F0326">
              <w:rPr>
                <w:b/>
                <w:sz w:val="20"/>
              </w:rPr>
              <w:t>Proposed channels in Appendix 18</w:t>
            </w:r>
          </w:p>
        </w:tc>
        <w:tc>
          <w:tcPr>
            <w:tcW w:w="2915" w:type="dxa"/>
            <w:vAlign w:val="center"/>
          </w:tcPr>
          <w:p w:rsidR="00BB4839" w:rsidRPr="003F0326" w:rsidRDefault="00BB4839" w:rsidP="00BB4839">
            <w:pPr>
              <w:numPr>
                <w:ilvl w:val="0"/>
                <w:numId w:val="28"/>
              </w:numPr>
              <w:tabs>
                <w:tab w:val="clear" w:pos="720"/>
                <w:tab w:val="num" w:pos="432"/>
              </w:tabs>
              <w:spacing w:before="100" w:beforeAutospacing="1"/>
              <w:ind w:left="432"/>
              <w:rPr>
                <w:sz w:val="20"/>
              </w:rPr>
            </w:pPr>
            <w:r w:rsidRPr="003F0326">
              <w:rPr>
                <w:sz w:val="20"/>
              </w:rPr>
              <w:t>As now</w:t>
            </w:r>
          </w:p>
        </w:tc>
        <w:tc>
          <w:tcPr>
            <w:tcW w:w="3925" w:type="dxa"/>
            <w:vAlign w:val="center"/>
          </w:tcPr>
          <w:p w:rsidR="00BB4839" w:rsidRPr="003F0326" w:rsidRDefault="00BB4839" w:rsidP="00BB4839">
            <w:pPr>
              <w:numPr>
                <w:ilvl w:val="0"/>
                <w:numId w:val="28"/>
              </w:numPr>
              <w:tabs>
                <w:tab w:val="clear" w:pos="720"/>
                <w:tab w:val="num" w:pos="432"/>
              </w:tabs>
              <w:ind w:left="432"/>
              <w:rPr>
                <w:sz w:val="20"/>
              </w:rPr>
            </w:pPr>
            <w:r w:rsidRPr="003F0326">
              <w:rPr>
                <w:sz w:val="20"/>
              </w:rPr>
              <w:t>Channel 75 and 76</w:t>
            </w:r>
          </w:p>
        </w:tc>
        <w:tc>
          <w:tcPr>
            <w:tcW w:w="2880" w:type="dxa"/>
            <w:vAlign w:val="center"/>
          </w:tcPr>
          <w:p w:rsidR="00BB4839" w:rsidRPr="003F0326" w:rsidRDefault="00BB4839" w:rsidP="00BB4839">
            <w:pPr>
              <w:numPr>
                <w:ilvl w:val="0"/>
                <w:numId w:val="28"/>
              </w:numPr>
              <w:tabs>
                <w:tab w:val="clear" w:pos="720"/>
                <w:tab w:val="num" w:pos="432"/>
              </w:tabs>
              <w:ind w:left="432"/>
              <w:rPr>
                <w:sz w:val="20"/>
              </w:rPr>
            </w:pPr>
            <w:r w:rsidRPr="003F0326">
              <w:rPr>
                <w:sz w:val="20"/>
              </w:rPr>
              <w:t xml:space="preserve">World-wide dedicated channels are preferred, but if this is not possible, then the non </w:t>
            </w:r>
            <w:proofErr w:type="spellStart"/>
            <w:r w:rsidRPr="003F0326">
              <w:rPr>
                <w:sz w:val="20"/>
              </w:rPr>
              <w:lastRenderedPageBreak/>
              <w:t>channelised</w:t>
            </w:r>
            <w:proofErr w:type="spellEnd"/>
            <w:r w:rsidRPr="003F0326">
              <w:rPr>
                <w:sz w:val="20"/>
              </w:rPr>
              <w:t xml:space="preserve"> band may be used for the candidate channels</w:t>
            </w:r>
          </w:p>
        </w:tc>
        <w:tc>
          <w:tcPr>
            <w:tcW w:w="2456" w:type="dxa"/>
          </w:tcPr>
          <w:p w:rsidR="00BB4839" w:rsidRPr="003F0326" w:rsidRDefault="00BB4839" w:rsidP="00BB4839">
            <w:pPr>
              <w:numPr>
                <w:ilvl w:val="0"/>
                <w:numId w:val="28"/>
              </w:numPr>
              <w:tabs>
                <w:tab w:val="clear" w:pos="720"/>
                <w:tab w:val="num" w:pos="432"/>
              </w:tabs>
              <w:ind w:left="432"/>
              <w:rPr>
                <w:sz w:val="20"/>
              </w:rPr>
            </w:pPr>
            <w:r w:rsidRPr="003F0326">
              <w:rPr>
                <w:sz w:val="20"/>
              </w:rPr>
              <w:lastRenderedPageBreak/>
              <w:t xml:space="preserve">As now but requires Appendix 18, Footnote j), and ITU-R M. 822  </w:t>
            </w:r>
            <w:r w:rsidRPr="003F0326">
              <w:rPr>
                <w:sz w:val="20"/>
              </w:rPr>
              <w:lastRenderedPageBreak/>
              <w:t>modification</w:t>
            </w:r>
          </w:p>
        </w:tc>
      </w:tr>
      <w:tr w:rsidR="00BB4839" w:rsidRPr="003F0326" w:rsidTr="001F52E4">
        <w:trPr>
          <w:trHeight w:val="885"/>
        </w:trPr>
        <w:tc>
          <w:tcPr>
            <w:tcW w:w="1980" w:type="dxa"/>
            <w:vAlign w:val="center"/>
          </w:tcPr>
          <w:p w:rsidR="00BB4839" w:rsidRPr="003F0326" w:rsidRDefault="00BB4839" w:rsidP="001F52E4">
            <w:pPr>
              <w:rPr>
                <w:b/>
                <w:sz w:val="20"/>
              </w:rPr>
            </w:pPr>
            <w:r w:rsidRPr="003F0326">
              <w:rPr>
                <w:b/>
                <w:sz w:val="20"/>
              </w:rPr>
              <w:lastRenderedPageBreak/>
              <w:t>Comments</w:t>
            </w:r>
          </w:p>
        </w:tc>
        <w:tc>
          <w:tcPr>
            <w:tcW w:w="2915" w:type="dxa"/>
            <w:vAlign w:val="center"/>
          </w:tcPr>
          <w:p w:rsidR="00BB4839" w:rsidRPr="003F0326" w:rsidRDefault="00BB4839" w:rsidP="001F52E4">
            <w:pPr>
              <w:spacing w:before="100" w:beforeAutospacing="1"/>
              <w:rPr>
                <w:sz w:val="20"/>
              </w:rPr>
            </w:pPr>
          </w:p>
        </w:tc>
        <w:tc>
          <w:tcPr>
            <w:tcW w:w="3925" w:type="dxa"/>
            <w:vAlign w:val="center"/>
          </w:tcPr>
          <w:p w:rsidR="00BB4839" w:rsidRPr="003F0326" w:rsidRDefault="00BB4839" w:rsidP="00BB4839">
            <w:pPr>
              <w:numPr>
                <w:ilvl w:val="0"/>
                <w:numId w:val="28"/>
              </w:numPr>
              <w:tabs>
                <w:tab w:val="clear" w:pos="720"/>
                <w:tab w:val="num" w:pos="432"/>
              </w:tabs>
              <w:ind w:left="432"/>
              <w:rPr>
                <w:sz w:val="20"/>
              </w:rPr>
            </w:pPr>
            <w:r w:rsidRPr="003F0326">
              <w:rPr>
                <w:sz w:val="20"/>
              </w:rPr>
              <w:t>IMO COMSAR has been tasked to study future GMDSS technology and timetable, and what changes in SOLAS are required. Two COMSAR sessions from 2010-03 are allocated (2 years).</w:t>
            </w:r>
          </w:p>
          <w:p w:rsidR="00BB4839" w:rsidRPr="003F0326" w:rsidRDefault="00BB4839" w:rsidP="00BB4839">
            <w:pPr>
              <w:numPr>
                <w:ilvl w:val="0"/>
                <w:numId w:val="28"/>
              </w:numPr>
              <w:tabs>
                <w:tab w:val="clear" w:pos="720"/>
                <w:tab w:val="num" w:pos="432"/>
              </w:tabs>
              <w:ind w:left="432"/>
              <w:rPr>
                <w:sz w:val="20"/>
              </w:rPr>
            </w:pPr>
            <w:r w:rsidRPr="003F0326">
              <w:rPr>
                <w:sz w:val="20"/>
              </w:rPr>
              <w:t>The USA and other countries have proposed to IMO and ITU that a third AIS channel be designated to enhance the reception of AIS signals by satellite.</w:t>
            </w:r>
          </w:p>
        </w:tc>
        <w:tc>
          <w:tcPr>
            <w:tcW w:w="2880" w:type="dxa"/>
            <w:vAlign w:val="center"/>
          </w:tcPr>
          <w:p w:rsidR="00BB4839" w:rsidRPr="003F0326" w:rsidRDefault="00BB4839" w:rsidP="001F52E4">
            <w:pPr>
              <w:ind w:left="360"/>
              <w:rPr>
                <w:sz w:val="20"/>
              </w:rPr>
            </w:pPr>
          </w:p>
        </w:tc>
        <w:tc>
          <w:tcPr>
            <w:tcW w:w="2456" w:type="dxa"/>
          </w:tcPr>
          <w:p w:rsidR="00BB4839" w:rsidRPr="003F0326" w:rsidRDefault="00BB4839" w:rsidP="001F52E4">
            <w:pPr>
              <w:ind w:left="360"/>
              <w:rPr>
                <w:sz w:val="20"/>
              </w:rPr>
            </w:pPr>
            <w:r w:rsidRPr="003F0326">
              <w:rPr>
                <w:sz w:val="20"/>
              </w:rPr>
              <w:t xml:space="preserve">Expanded use of channel 70 to improve efficiency </w:t>
            </w:r>
          </w:p>
        </w:tc>
      </w:tr>
    </w:tbl>
    <w:p w:rsidR="00BB4839" w:rsidRPr="00E35CE0" w:rsidRDefault="00BB4839" w:rsidP="00BB4839">
      <w:pPr>
        <w:sectPr w:rsidR="00BB4839" w:rsidRPr="00E35CE0">
          <w:footerReference w:type="default" r:id="rId13"/>
          <w:pgSz w:w="16838" w:h="11906" w:orient="landscape"/>
          <w:pgMar w:top="1418" w:right="1134" w:bottom="1418" w:left="1418" w:header="709" w:footer="709" w:gutter="0"/>
          <w:cols w:space="708"/>
          <w:docGrid w:linePitch="360"/>
        </w:sectPr>
      </w:pPr>
    </w:p>
    <w:p w:rsidR="00BB4839" w:rsidRPr="00923D24" w:rsidRDefault="00BB4839" w:rsidP="00BB4839">
      <w:pPr>
        <w:rPr>
          <w:highlight w:val="yellow"/>
        </w:rPr>
      </w:pPr>
      <w:bookmarkStart w:id="75" w:name="_Toc234201344"/>
    </w:p>
    <w:p w:rsidR="00BB4839" w:rsidRPr="00E35CE0" w:rsidRDefault="00BB4839" w:rsidP="00BB4839">
      <w:pPr>
        <w:pStyle w:val="Heading3"/>
        <w:numPr>
          <w:ilvl w:val="1"/>
          <w:numId w:val="29"/>
        </w:numPr>
        <w:tabs>
          <w:tab w:val="clear" w:pos="851"/>
        </w:tabs>
        <w:spacing w:before="240" w:after="60"/>
        <w:jc w:val="left"/>
        <w:rPr>
          <w:lang w:val="en-GB"/>
        </w:rPr>
      </w:pPr>
      <w:bookmarkStart w:id="76" w:name="_Toc241399271"/>
      <w:bookmarkStart w:id="77" w:name="_Toc241399330"/>
      <w:r w:rsidRPr="00E35CE0">
        <w:rPr>
          <w:lang w:val="en-GB"/>
        </w:rPr>
        <w:t>Airborne AIS</w:t>
      </w:r>
      <w:bookmarkEnd w:id="75"/>
      <w:bookmarkEnd w:id="76"/>
      <w:bookmarkEnd w:id="77"/>
    </w:p>
    <w:p w:rsidR="00BB4839" w:rsidRPr="00E35CE0" w:rsidRDefault="00BB4839" w:rsidP="00BB4839">
      <w:pPr>
        <w:numPr>
          <w:ilvl w:val="0"/>
          <w:numId w:val="33"/>
        </w:numPr>
      </w:pPr>
      <w:r w:rsidRPr="00E35CE0">
        <w:t xml:space="preserve">ITU Radio Regulations Article 51 Section </w:t>
      </w:r>
      <w:r>
        <w:t>III</w:t>
      </w:r>
      <w:r w:rsidRPr="00E35CE0">
        <w:t xml:space="preserve"> sets limits on aircraft VHF usage </w:t>
      </w:r>
    </w:p>
    <w:p w:rsidR="00BB4839" w:rsidRPr="0023095F" w:rsidRDefault="00BB4839" w:rsidP="00BB4839">
      <w:pPr>
        <w:numPr>
          <w:ilvl w:val="1"/>
          <w:numId w:val="33"/>
        </w:numPr>
      </w:pPr>
      <w:r w:rsidRPr="0023095F">
        <w:t xml:space="preserve">This will be required to allow aircraft effective use for AIS message transmission in SAR cases </w:t>
      </w:r>
    </w:p>
    <w:p w:rsidR="00BB4839" w:rsidRPr="00E35CE0" w:rsidRDefault="00BB4839" w:rsidP="00BB4839">
      <w:pPr>
        <w:numPr>
          <w:ilvl w:val="0"/>
          <w:numId w:val="33"/>
        </w:numPr>
      </w:pPr>
      <w:r>
        <w:t xml:space="preserve">It may also </w:t>
      </w:r>
      <w:r w:rsidRPr="00E35CE0">
        <w:t xml:space="preserve">require change in </w:t>
      </w:r>
      <w:r>
        <w:t xml:space="preserve">the </w:t>
      </w:r>
      <w:r w:rsidRPr="00E35CE0">
        <w:t xml:space="preserve">future to permit </w:t>
      </w:r>
      <w:r>
        <w:t xml:space="preserve">and/or prohibit certain </w:t>
      </w:r>
      <w:r w:rsidRPr="00E35CE0">
        <w:t xml:space="preserve">AIS message transmission </w:t>
      </w:r>
    </w:p>
    <w:p w:rsidR="00BB4839" w:rsidRPr="00E35CE0" w:rsidRDefault="00BB4839" w:rsidP="00BB4839">
      <w:pPr>
        <w:pStyle w:val="Heading3"/>
        <w:numPr>
          <w:ilvl w:val="1"/>
          <w:numId w:val="29"/>
        </w:numPr>
        <w:tabs>
          <w:tab w:val="clear" w:pos="851"/>
        </w:tabs>
        <w:spacing w:before="240" w:after="60"/>
        <w:jc w:val="left"/>
        <w:rPr>
          <w:lang w:val="en-GB"/>
        </w:rPr>
      </w:pPr>
      <w:bookmarkStart w:id="78" w:name="_Toc234201345"/>
      <w:bookmarkStart w:id="79" w:name="_Toc241399272"/>
      <w:bookmarkStart w:id="80" w:name="_Toc241399331"/>
      <w:r w:rsidRPr="00E35CE0">
        <w:rPr>
          <w:lang w:val="en-GB"/>
        </w:rPr>
        <w:t>Legacy strategy</w:t>
      </w:r>
      <w:bookmarkEnd w:id="78"/>
      <w:bookmarkEnd w:id="79"/>
      <w:bookmarkEnd w:id="80"/>
    </w:p>
    <w:p w:rsidR="00BB4839" w:rsidRPr="00E35CE0" w:rsidRDefault="00BB4839" w:rsidP="00BB4839">
      <w:pPr>
        <w:numPr>
          <w:ilvl w:val="0"/>
          <w:numId w:val="38"/>
        </w:numPr>
      </w:pPr>
      <w:r w:rsidRPr="00E35CE0">
        <w:t>Future advances in AIS will require updates to legacy systems</w:t>
      </w:r>
    </w:p>
    <w:p w:rsidR="00BB4839" w:rsidRPr="00E35CE0" w:rsidRDefault="00BB4839" w:rsidP="00BB4839">
      <w:pPr>
        <w:numPr>
          <w:ilvl w:val="0"/>
          <w:numId w:val="38"/>
        </w:numPr>
      </w:pPr>
      <w:r w:rsidRPr="00E35CE0">
        <w:t>Legacy functionality will be maintained</w:t>
      </w:r>
    </w:p>
    <w:p w:rsidR="00BB4839" w:rsidRPr="00E35CE0" w:rsidRDefault="00BB4839" w:rsidP="00BB4839">
      <w:pPr>
        <w:numPr>
          <w:ilvl w:val="0"/>
          <w:numId w:val="38"/>
        </w:numPr>
      </w:pPr>
      <w:r w:rsidRPr="00E35CE0">
        <w:t>Channel management, using Channel 70, already available internationally, should be maintained until it is replaced by another internationally agreed method of channel management</w:t>
      </w:r>
    </w:p>
    <w:p w:rsidR="00BB4839" w:rsidRPr="0096010E" w:rsidRDefault="00BB4839" w:rsidP="00BB4839">
      <w:pPr>
        <w:pStyle w:val="Heading1"/>
        <w:numPr>
          <w:ilvl w:val="0"/>
          <w:numId w:val="29"/>
        </w:numPr>
        <w:tabs>
          <w:tab w:val="clear" w:pos="567"/>
        </w:tabs>
        <w:spacing w:after="60"/>
        <w:rPr>
          <w:sz w:val="28"/>
          <w:lang w:val="en-GB"/>
        </w:rPr>
      </w:pPr>
      <w:bookmarkStart w:id="81" w:name="_Toc234201346"/>
      <w:bookmarkStart w:id="82" w:name="_Toc241399332"/>
      <w:r w:rsidRPr="0096010E">
        <w:rPr>
          <w:sz w:val="28"/>
          <w:lang w:val="en-GB"/>
        </w:rPr>
        <w:t>Benefits of future AIS for the users</w:t>
      </w:r>
      <w:bookmarkEnd w:id="81"/>
      <w:bookmarkEnd w:id="82"/>
    </w:p>
    <w:p w:rsidR="00BB4839" w:rsidRPr="000F34FE" w:rsidRDefault="00BB4839" w:rsidP="00BB4839">
      <w:pPr>
        <w:numPr>
          <w:ilvl w:val="0"/>
          <w:numId w:val="44"/>
        </w:numPr>
        <w:rPr>
          <w:rFonts w:cs="Arial"/>
        </w:rPr>
      </w:pPr>
      <w:r w:rsidRPr="000F34FE">
        <w:rPr>
          <w:rFonts w:cs="Arial"/>
        </w:rPr>
        <w:t xml:space="preserve">Dedicated frequencies will provide for greater safety and integrity of data link, providing better protection for the transfer of safety related messages </w:t>
      </w:r>
    </w:p>
    <w:p w:rsidR="00BB4839" w:rsidRPr="002A1F7D" w:rsidRDefault="00BB4839" w:rsidP="00BB4839">
      <w:pPr>
        <w:numPr>
          <w:ilvl w:val="0"/>
          <w:numId w:val="33"/>
        </w:numPr>
      </w:pPr>
      <w:r>
        <w:rPr>
          <w:rFonts w:cs="Arial"/>
        </w:rPr>
        <w:t xml:space="preserve">Use of AIS for maritime information dissemination will mean that </w:t>
      </w:r>
      <w:proofErr w:type="spellStart"/>
      <w:r>
        <w:rPr>
          <w:rFonts w:cs="Arial"/>
        </w:rPr>
        <w:t>Navtex</w:t>
      </w:r>
      <w:proofErr w:type="spellEnd"/>
      <w:r>
        <w:rPr>
          <w:rFonts w:cs="Arial"/>
        </w:rPr>
        <w:t xml:space="preserve"> will not be needed for ships navigating in Area A1</w:t>
      </w:r>
    </w:p>
    <w:p w:rsidR="00BB4839" w:rsidRPr="00344150" w:rsidRDefault="00BB4839" w:rsidP="00BB4839">
      <w:pPr>
        <w:numPr>
          <w:ilvl w:val="0"/>
          <w:numId w:val="33"/>
        </w:numPr>
      </w:pPr>
      <w:r>
        <w:rPr>
          <w:rFonts w:cs="Arial"/>
        </w:rPr>
        <w:t xml:space="preserve">The possibility will be created to support the future function of AIS in GMDSS, with the benefit of making distressed vessels visible to all resources (land sea and air) in the vicinity </w:t>
      </w:r>
    </w:p>
    <w:p w:rsidR="00BB4839" w:rsidRPr="000F34FE" w:rsidRDefault="00BB4839" w:rsidP="00BB4839">
      <w:pPr>
        <w:numPr>
          <w:ilvl w:val="0"/>
          <w:numId w:val="33"/>
        </w:numPr>
      </w:pPr>
      <w:r>
        <w:rPr>
          <w:rFonts w:cs="Arial"/>
        </w:rPr>
        <w:t>Existing shipboard AIS installations infrastructure could be upgraded</w:t>
      </w:r>
    </w:p>
    <w:p w:rsidR="00BB4839" w:rsidRPr="000F34FE" w:rsidRDefault="00BB4839" w:rsidP="00BB4839">
      <w:pPr>
        <w:numPr>
          <w:ilvl w:val="0"/>
          <w:numId w:val="33"/>
        </w:numPr>
      </w:pPr>
      <w:r>
        <w:rPr>
          <w:rFonts w:cs="Arial"/>
        </w:rPr>
        <w:t>Satellite detection of AIS will be facilitated</w:t>
      </w:r>
    </w:p>
    <w:p w:rsidR="00BB4839" w:rsidRPr="00943552" w:rsidRDefault="00BB4839" w:rsidP="00BB4839">
      <w:pPr>
        <w:pStyle w:val="BodyText"/>
      </w:pPr>
      <w:r>
        <w:rPr>
          <w:rFonts w:cs="Arial"/>
        </w:rPr>
        <w:t>The rapidly increasing use of data transfer for the efficiency of navigation will be facilitated</w:t>
      </w:r>
    </w:p>
    <w:sectPr w:rsidR="00BB4839" w:rsidRPr="00943552" w:rsidSect="003F09F0">
      <w:headerReference w:type="even" r:id="rId14"/>
      <w:headerReference w:type="default" r:id="rId15"/>
      <w:footerReference w:type="even" r:id="rId16"/>
      <w:footerReference w:type="default" r:id="rId17"/>
      <w:headerReference w:type="first" r:id="rId18"/>
      <w:footerReference w:type="first" r:id="rId19"/>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902" w:rsidRDefault="001D5902" w:rsidP="003F09F0">
      <w:r>
        <w:separator/>
      </w:r>
    </w:p>
  </w:endnote>
  <w:endnote w:type="continuationSeparator" w:id="0">
    <w:p w:rsidR="001D5902" w:rsidRDefault="001D5902"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9E1" w:rsidRDefault="00D239E1">
    <w:pPr>
      <w:pStyle w:val="Footer"/>
    </w:pPr>
    <w:r>
      <w:tab/>
    </w:r>
    <w:r>
      <w:fldChar w:fldCharType="begin"/>
    </w:r>
    <w:r>
      <w:instrText xml:space="preserve"> PAGE   \* MERGEFORMAT </w:instrText>
    </w:r>
    <w:r>
      <w:fldChar w:fldCharType="separate"/>
    </w:r>
    <w:r>
      <w:rPr>
        <w:noProof/>
      </w:rPr>
      <w:t>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9E1" w:rsidRDefault="00D239E1">
    <w:pPr>
      <w:pStyle w:val="Footer"/>
    </w:pPr>
    <w:r>
      <w:tab/>
    </w:r>
    <w:r>
      <w:fldChar w:fldCharType="begin"/>
    </w:r>
    <w:r>
      <w:instrText xml:space="preserve"> PAGE   \* MERGEFORMAT </w:instrText>
    </w:r>
    <w:r>
      <w:fldChar w:fldCharType="separate"/>
    </w:r>
    <w:r>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39" w:rsidRPr="00F554B9" w:rsidRDefault="00D239E1" w:rsidP="00D239E1">
    <w:pPr>
      <w:pStyle w:val="Footer"/>
      <w:tabs>
        <w:tab w:val="clear" w:pos="4820"/>
        <w:tab w:val="clear" w:pos="9639"/>
        <w:tab w:val="center" w:pos="7230"/>
        <w:tab w:val="right" w:pos="14175"/>
      </w:tabs>
      <w:ind w:firstLine="720"/>
      <w:rPr>
        <w:sz w:val="18"/>
        <w:szCs w:val="18"/>
        <w:lang w:val="nl-NL"/>
      </w:rPr>
    </w:pPr>
    <w:r>
      <w:rPr>
        <w:sz w:val="18"/>
        <w:szCs w:val="18"/>
        <w:lang w:val="nl-NL"/>
      </w:rPr>
      <w:tab/>
    </w:r>
    <w:r w:rsidRPr="00D239E1">
      <w:rPr>
        <w:sz w:val="18"/>
        <w:szCs w:val="18"/>
        <w:lang w:val="nl-NL"/>
      </w:rPr>
      <w:fldChar w:fldCharType="begin"/>
    </w:r>
    <w:r w:rsidRPr="00D239E1">
      <w:rPr>
        <w:sz w:val="18"/>
        <w:szCs w:val="18"/>
        <w:lang w:val="nl-NL"/>
      </w:rPr>
      <w:instrText xml:space="preserve"> PAGE   \* MERGEFORMAT </w:instrText>
    </w:r>
    <w:r w:rsidRPr="00D239E1">
      <w:rPr>
        <w:sz w:val="18"/>
        <w:szCs w:val="18"/>
        <w:lang w:val="nl-NL"/>
      </w:rPr>
      <w:fldChar w:fldCharType="separate"/>
    </w:r>
    <w:r>
      <w:rPr>
        <w:noProof/>
        <w:sz w:val="18"/>
        <w:szCs w:val="18"/>
        <w:lang w:val="nl-NL"/>
      </w:rPr>
      <w:t>9</w:t>
    </w:r>
    <w:r w:rsidRPr="00D239E1">
      <w:rPr>
        <w:noProof/>
        <w:sz w:val="18"/>
        <w:szCs w:val="18"/>
        <w:lang w:val="nl-NL"/>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893" w:rsidRDefault="00BC289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BB4839">
      <w:rPr>
        <w:noProof/>
        <w:lang w:val="en-GB"/>
      </w:rPr>
      <w:t>3</w:t>
    </w:r>
    <w:r w:rsidR="006F3942" w:rsidRPr="003F09F0">
      <w:rPr>
        <w:lang w:val="en-GB"/>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1AC" w:rsidRDefault="00AF21AC">
    <w:pPr>
      <w:pStyle w:val="Footer"/>
    </w:pPr>
    <w:r>
      <w:tab/>
    </w:r>
    <w:r w:rsidR="005A0926">
      <w:fldChar w:fldCharType="begin"/>
    </w:r>
    <w:r w:rsidR="005A0926">
      <w:instrText xml:space="preserve"> PAGE   \* MERGEFORMAT </w:instrText>
    </w:r>
    <w:r w:rsidR="005A0926">
      <w:fldChar w:fldCharType="separate"/>
    </w:r>
    <w:r w:rsidR="00D239E1">
      <w:rPr>
        <w:noProof/>
      </w:rPr>
      <w:t>10</w:t>
    </w:r>
    <w:r w:rsidR="005A092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902" w:rsidRDefault="001D5902" w:rsidP="003F09F0">
      <w:r>
        <w:separator/>
      </w:r>
    </w:p>
  </w:footnote>
  <w:footnote w:type="continuationSeparator" w:id="0">
    <w:p w:rsidR="001D5902" w:rsidRDefault="001D5902"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7FD" w:rsidRPr="00E277FD" w:rsidRDefault="00E277FD" w:rsidP="00E277FD">
    <w:pPr>
      <w:pStyle w:val="Header"/>
      <w:spacing w:after="240"/>
      <w:jc w:val="left"/>
      <w:rPr>
        <w:lang w:val="en-GB"/>
      </w:rPr>
    </w:pPr>
    <w:r>
      <w:rPr>
        <w:noProof/>
        <w:lang w:val="en-GB" w:eastAsia="en-GB"/>
      </w:rPr>
      <mc:AlternateContent>
        <mc:Choice Requires="wps">
          <w:drawing>
            <wp:anchor distT="0" distB="0" distL="114300" distR="114300" simplePos="0" relativeHeight="251661824" behindDoc="0" locked="0" layoutInCell="1" allowOverlap="1" wp14:anchorId="4C64FE7D" wp14:editId="5983E7B0">
              <wp:simplePos x="0" y="0"/>
              <wp:positionH relativeFrom="column">
                <wp:posOffset>3255645</wp:posOffset>
              </wp:positionH>
              <wp:positionV relativeFrom="paragraph">
                <wp:posOffset>-13335</wp:posOffset>
              </wp:positionV>
              <wp:extent cx="2862580" cy="793750"/>
              <wp:effectExtent l="0" t="0" r="0" b="635"/>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793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Ind w:w="-269" w:type="dxa"/>
                            <w:tblLook w:val="04A0" w:firstRow="1" w:lastRow="0" w:firstColumn="1" w:lastColumn="0" w:noHBand="0" w:noVBand="1"/>
                          </w:tblPr>
                          <w:tblGrid>
                            <w:gridCol w:w="3921"/>
                          </w:tblGrid>
                          <w:tr w:rsidR="00E277FD" w:rsidTr="003E08EF">
                            <w:trPr>
                              <w:trHeight w:val="397"/>
                              <w:jc w:val="right"/>
                            </w:trPr>
                            <w:tc>
                              <w:tcPr>
                                <w:tcW w:w="3921" w:type="dxa"/>
                                <w:vAlign w:val="center"/>
                              </w:tcPr>
                              <w:p w:rsidR="00E277FD" w:rsidRPr="00BC2893" w:rsidRDefault="00E277FD" w:rsidP="006A515D">
                                <w:pPr>
                                  <w:tabs>
                                    <w:tab w:val="right" w:pos="3719"/>
                                  </w:tabs>
                                </w:pPr>
                                <w:r w:rsidRPr="00BC2893">
                                  <w:t>From:</w:t>
                                </w:r>
                                <w:r w:rsidRPr="00BC2893">
                                  <w:tab/>
                                  <w:t>IALA e-NAV Committee</w:t>
                                </w:r>
                              </w:p>
                            </w:tc>
                          </w:tr>
                          <w:tr w:rsidR="00E277FD" w:rsidTr="003E08EF">
                            <w:trPr>
                              <w:trHeight w:val="397"/>
                              <w:jc w:val="right"/>
                            </w:trPr>
                            <w:tc>
                              <w:tcPr>
                                <w:tcW w:w="3921" w:type="dxa"/>
                                <w:vAlign w:val="center"/>
                              </w:tcPr>
                              <w:p w:rsidR="00E277FD" w:rsidRPr="00BC2893" w:rsidRDefault="00E277FD" w:rsidP="006A515D">
                                <w:pPr>
                                  <w:tabs>
                                    <w:tab w:val="right" w:pos="3719"/>
                                  </w:tabs>
                                </w:pPr>
                                <w:r w:rsidRPr="00BC2893">
                                  <w:t>Reference:</w:t>
                                </w:r>
                                <w:r w:rsidRPr="00BC2893">
                                  <w:tab/>
                                  <w:t>e-NAV 8/output/13</w:t>
                                </w:r>
                              </w:p>
                            </w:tc>
                          </w:tr>
                          <w:tr w:rsidR="00E277FD" w:rsidTr="003E08EF">
                            <w:trPr>
                              <w:trHeight w:val="397"/>
                              <w:jc w:val="right"/>
                            </w:trPr>
                            <w:tc>
                              <w:tcPr>
                                <w:tcW w:w="3921" w:type="dxa"/>
                                <w:vAlign w:val="center"/>
                              </w:tcPr>
                              <w:p w:rsidR="00E277FD" w:rsidRPr="00BC2893" w:rsidRDefault="00E277FD" w:rsidP="006A515D">
                                <w:pPr>
                                  <w:tabs>
                                    <w:tab w:val="left" w:pos="1276"/>
                                  </w:tabs>
                                  <w:jc w:val="right"/>
                                </w:pPr>
                                <w:r w:rsidRPr="00BC2893">
                                  <w:t>24</w:t>
                                </w:r>
                                <w:r>
                                  <w:t xml:space="preserve"> </w:t>
                                </w:r>
                                <w:r w:rsidRPr="00BC2893">
                                  <w:t>September 2010</w:t>
                                </w:r>
                              </w:p>
                            </w:tc>
                          </w:tr>
                        </w:tbl>
                        <w:p w:rsidR="00E277FD" w:rsidRDefault="00E277FD" w:rsidP="00E277F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56.35pt;margin-top:-1.05pt;width:225.4pt;height:6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" stroked="f">
              <v:textbox>
                <w:txbxContent>
                  <w:tbl>
                    <w:tblPr>
                      <w:tblW w:w="0" w:type="auto"/>
                      <w:jc w:val="right"/>
                      <w:tblInd w:w="-269" w:type="dxa"/>
                      <w:tblLook w:val="04A0" w:firstRow="1" w:lastRow="0" w:firstColumn="1" w:lastColumn="0" w:noHBand="0" w:noVBand="1"/>
                    </w:tblPr>
                    <w:tblGrid>
                      <w:gridCol w:w="3921"/>
                    </w:tblGrid>
                    <w:tr w:rsidR="00E277FD" w:rsidTr="003E08EF">
                      <w:trPr>
                        <w:trHeight w:val="397"/>
                        <w:jc w:val="right"/>
                      </w:trPr>
                      <w:tc>
                        <w:tcPr>
                          <w:tcW w:w="3921" w:type="dxa"/>
                          <w:vAlign w:val="center"/>
                        </w:tcPr>
                        <w:p w:rsidR="00E277FD" w:rsidRPr="00BC2893" w:rsidRDefault="00E277FD" w:rsidP="006A515D">
                          <w:pPr>
                            <w:tabs>
                              <w:tab w:val="right" w:pos="3719"/>
                            </w:tabs>
                          </w:pPr>
                          <w:r w:rsidRPr="00BC2893">
                            <w:t>From:</w:t>
                          </w:r>
                          <w:r w:rsidRPr="00BC2893">
                            <w:tab/>
                            <w:t>IALA e-NAV Committee</w:t>
                          </w:r>
                        </w:p>
                      </w:tc>
                    </w:tr>
                    <w:tr w:rsidR="00E277FD" w:rsidTr="003E08EF">
                      <w:trPr>
                        <w:trHeight w:val="397"/>
                        <w:jc w:val="right"/>
                      </w:trPr>
                      <w:tc>
                        <w:tcPr>
                          <w:tcW w:w="3921" w:type="dxa"/>
                          <w:vAlign w:val="center"/>
                        </w:tcPr>
                        <w:p w:rsidR="00E277FD" w:rsidRPr="00BC2893" w:rsidRDefault="00E277FD" w:rsidP="006A515D">
                          <w:pPr>
                            <w:tabs>
                              <w:tab w:val="right" w:pos="3719"/>
                            </w:tabs>
                          </w:pPr>
                          <w:r w:rsidRPr="00BC2893">
                            <w:t>Reference:</w:t>
                          </w:r>
                          <w:r w:rsidRPr="00BC2893">
                            <w:tab/>
                            <w:t>e-NAV 8/output/13</w:t>
                          </w:r>
                        </w:p>
                      </w:tc>
                    </w:tr>
                    <w:tr w:rsidR="00E277FD" w:rsidTr="003E08EF">
                      <w:trPr>
                        <w:trHeight w:val="397"/>
                        <w:jc w:val="right"/>
                      </w:trPr>
                      <w:tc>
                        <w:tcPr>
                          <w:tcW w:w="3921" w:type="dxa"/>
                          <w:vAlign w:val="center"/>
                        </w:tcPr>
                        <w:p w:rsidR="00E277FD" w:rsidRPr="00BC2893" w:rsidRDefault="00E277FD" w:rsidP="006A515D">
                          <w:pPr>
                            <w:tabs>
                              <w:tab w:val="left" w:pos="1276"/>
                            </w:tabs>
                            <w:jc w:val="right"/>
                          </w:pPr>
                          <w:r w:rsidRPr="00BC2893">
                            <w:t>24</w:t>
                          </w:r>
                          <w:r>
                            <w:t xml:space="preserve"> </w:t>
                          </w:r>
                          <w:r w:rsidRPr="00BC2893">
                            <w:t>September 2010</w:t>
                          </w:r>
                        </w:p>
                      </w:tc>
                    </w:tr>
                  </w:tbl>
                  <w:p w:rsidR="00E277FD" w:rsidRDefault="00E277FD" w:rsidP="00E277FD"/>
                </w:txbxContent>
              </v:textbox>
            </v:shape>
          </w:pict>
        </mc:Fallback>
      </mc:AlternateContent>
    </w:r>
    <w:r>
      <w:rPr>
        <w:noProof/>
        <w:lang w:val="en-GB" w:eastAsia="en-GB"/>
      </w:rPr>
      <w:drawing>
        <wp:inline distT="0" distB="0" distL="0" distR="0" wp14:anchorId="345C2274" wp14:editId="4DA29BF9">
          <wp:extent cx="571500" cy="790575"/>
          <wp:effectExtent l="19050" t="0" r="0" b="0"/>
          <wp:docPr id="6" name="Picture 6"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1"/>
                  <a:srcRect/>
                  <a:stretch>
                    <a:fillRect/>
                  </a:stretch>
                </pic:blipFill>
                <pic:spPr bwMode="auto">
                  <a:xfrm>
                    <a:off x="0" y="0"/>
                    <a:ext cx="571500" cy="79057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893" w:rsidRDefault="00BC289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3F09F0" w:rsidRDefault="003F09F0" w:rsidP="003F09F0">
    <w:pPr>
      <w:pStyle w:val="Header"/>
      <w:jc w:val="left"/>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9F0" w:rsidRPr="00D239E1" w:rsidRDefault="003F09F0" w:rsidP="00D239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0D918D4"/>
    <w:multiLevelType w:val="hybridMultilevel"/>
    <w:tmpl w:val="64A6B14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Arial"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Arial"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2">
    <w:nsid w:val="173C0218"/>
    <w:multiLevelType w:val="hybridMultilevel"/>
    <w:tmpl w:val="2AAC58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1D9F0480"/>
    <w:multiLevelType w:val="hybridMultilevel"/>
    <w:tmpl w:val="AC722EB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217420AD"/>
    <w:multiLevelType w:val="hybridMultilevel"/>
    <w:tmpl w:val="A62ECBA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2FE357F"/>
    <w:multiLevelType w:val="multilevel"/>
    <w:tmpl w:val="0E8EAB7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088"/>
        </w:tabs>
        <w:ind w:left="2088" w:hanging="648"/>
      </w:pPr>
    </w:lvl>
    <w:lvl w:ilvl="4">
      <w:start w:val="1"/>
      <w:numFmt w:val="decimal"/>
      <w:lvlText w:val="%1.%2.%3.%4.%5."/>
      <w:lvlJc w:val="left"/>
      <w:pPr>
        <w:tabs>
          <w:tab w:val="num" w:pos="2592"/>
        </w:tabs>
        <w:ind w:left="2592" w:hanging="792"/>
      </w:pPr>
    </w:lvl>
    <w:lvl w:ilvl="5">
      <w:start w:val="1"/>
      <w:numFmt w:val="decimal"/>
      <w:lvlText w:val="%1.%2.%3.%4.%5.%6."/>
      <w:lvlJc w:val="left"/>
      <w:pPr>
        <w:tabs>
          <w:tab w:val="num" w:pos="3096"/>
        </w:tabs>
        <w:ind w:left="3096" w:hanging="936"/>
      </w:pPr>
    </w:lvl>
    <w:lvl w:ilvl="6">
      <w:start w:val="1"/>
      <w:numFmt w:val="decimal"/>
      <w:lvlText w:val="%1.%2.%3.%4.%5.%6.%7."/>
      <w:lvlJc w:val="left"/>
      <w:pPr>
        <w:tabs>
          <w:tab w:val="num" w:pos="3600"/>
        </w:tabs>
        <w:ind w:left="3600" w:hanging="1080"/>
      </w:pPr>
    </w:lvl>
    <w:lvl w:ilvl="7">
      <w:start w:val="1"/>
      <w:numFmt w:val="decimal"/>
      <w:lvlText w:val="%1.%2.%3.%4.%5.%6.%7.%8."/>
      <w:lvlJc w:val="left"/>
      <w:pPr>
        <w:tabs>
          <w:tab w:val="num" w:pos="4104"/>
        </w:tabs>
        <w:ind w:left="4104" w:hanging="1224"/>
      </w:pPr>
    </w:lvl>
    <w:lvl w:ilvl="8">
      <w:start w:val="1"/>
      <w:numFmt w:val="decimal"/>
      <w:lvlText w:val="%1.%2.%3.%4.%5.%6.%7.%8.%9."/>
      <w:lvlJc w:val="left"/>
      <w:pPr>
        <w:tabs>
          <w:tab w:val="num" w:pos="4680"/>
        </w:tabs>
        <w:ind w:left="4680" w:hanging="1440"/>
      </w:pPr>
    </w:lvl>
  </w:abstractNum>
  <w:abstractNum w:abstractNumId="7">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8">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D83460F"/>
    <w:multiLevelType w:val="multilevel"/>
    <w:tmpl w:val="D67006BC"/>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3201955B"/>
    <w:multiLevelType w:val="hybridMultilevel"/>
    <w:tmpl w:val="B0229508"/>
    <w:lvl w:ilvl="0" w:tplc="E6667ACE">
      <w:start w:val="1"/>
      <w:numFmt w:val="decimal"/>
      <w:lvlText w:val="%1"/>
      <w:lvlJc w:val="left"/>
      <w:rPr>
        <w:rFonts w:ascii="Arial" w:eastAsiaTheme="minorHAnsi" w:hAnsi="Arial" w:cs="Aria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35066249"/>
    <w:multiLevelType w:val="multilevel"/>
    <w:tmpl w:val="AFD61A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088"/>
        </w:tabs>
        <w:ind w:left="2088" w:hanging="648"/>
      </w:pPr>
    </w:lvl>
    <w:lvl w:ilvl="4">
      <w:start w:val="1"/>
      <w:numFmt w:val="decimal"/>
      <w:lvlText w:val="%1.%2.%3.%4.%5."/>
      <w:lvlJc w:val="left"/>
      <w:pPr>
        <w:tabs>
          <w:tab w:val="num" w:pos="2592"/>
        </w:tabs>
        <w:ind w:left="2592" w:hanging="792"/>
      </w:pPr>
    </w:lvl>
    <w:lvl w:ilvl="5">
      <w:start w:val="1"/>
      <w:numFmt w:val="decimal"/>
      <w:lvlText w:val="%1.%2.%3.%4.%5.%6."/>
      <w:lvlJc w:val="left"/>
      <w:pPr>
        <w:tabs>
          <w:tab w:val="num" w:pos="3096"/>
        </w:tabs>
        <w:ind w:left="3096" w:hanging="936"/>
      </w:pPr>
    </w:lvl>
    <w:lvl w:ilvl="6">
      <w:start w:val="1"/>
      <w:numFmt w:val="decimal"/>
      <w:lvlText w:val="%1.%2.%3.%4.%5.%6.%7."/>
      <w:lvlJc w:val="left"/>
      <w:pPr>
        <w:tabs>
          <w:tab w:val="num" w:pos="3600"/>
        </w:tabs>
        <w:ind w:left="3600" w:hanging="1080"/>
      </w:pPr>
    </w:lvl>
    <w:lvl w:ilvl="7">
      <w:start w:val="1"/>
      <w:numFmt w:val="decimal"/>
      <w:lvlText w:val="%1.%2.%3.%4.%5.%6.%7.%8."/>
      <w:lvlJc w:val="left"/>
      <w:pPr>
        <w:tabs>
          <w:tab w:val="num" w:pos="4104"/>
        </w:tabs>
        <w:ind w:left="4104" w:hanging="1224"/>
      </w:pPr>
    </w:lvl>
    <w:lvl w:ilvl="8">
      <w:start w:val="1"/>
      <w:numFmt w:val="decimal"/>
      <w:lvlText w:val="%1.%2.%3.%4.%5.%6.%7.%8.%9."/>
      <w:lvlJc w:val="left"/>
      <w:pPr>
        <w:tabs>
          <w:tab w:val="num" w:pos="4680"/>
        </w:tabs>
        <w:ind w:left="4680" w:hanging="1440"/>
      </w:pPr>
    </w:lvl>
  </w:abstractNum>
  <w:abstractNum w:abstractNumId="14">
    <w:nsid w:val="37D537A6"/>
    <w:multiLevelType w:val="hybridMultilevel"/>
    <w:tmpl w:val="4140B8AE"/>
    <w:lvl w:ilvl="0" w:tplc="0809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Aria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Aria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Aria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nsid w:val="380B47F4"/>
    <w:multiLevelType w:val="hybridMultilevel"/>
    <w:tmpl w:val="C52A71B8"/>
    <w:lvl w:ilvl="0" w:tplc="04070005">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Arial" w:hint="default"/>
      </w:rPr>
    </w:lvl>
    <w:lvl w:ilvl="2" w:tplc="04070005">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48BE7484"/>
    <w:multiLevelType w:val="hybridMultilevel"/>
    <w:tmpl w:val="5BF4287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Arial" w:hint="default"/>
      </w:rPr>
    </w:lvl>
    <w:lvl w:ilvl="2" w:tplc="08090001"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Arial"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Arial"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7">
    <w:nsid w:val="49992C08"/>
    <w:multiLevelType w:val="hybridMultilevel"/>
    <w:tmpl w:val="278EF4AA"/>
    <w:lvl w:ilvl="0" w:tplc="EE886496">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4A804775"/>
    <w:multiLevelType w:val="hybridMultilevel"/>
    <w:tmpl w:val="4FB2DAC6"/>
    <w:lvl w:ilvl="0" w:tplc="04070005">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Arial"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1027622"/>
    <w:multiLevelType w:val="hybridMultilevel"/>
    <w:tmpl w:val="93C8EDF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611213C"/>
    <w:multiLevelType w:val="hybridMultilevel"/>
    <w:tmpl w:val="841CAB8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Arial" w:hint="default"/>
      </w:rPr>
    </w:lvl>
    <w:lvl w:ilvl="2" w:tplc="08090005">
      <w:start w:val="1"/>
      <w:numFmt w:val="bullet"/>
      <w:lvlText w:val=""/>
      <w:lvlJc w:val="left"/>
      <w:pPr>
        <w:tabs>
          <w:tab w:val="num" w:pos="2160"/>
        </w:tabs>
        <w:ind w:left="2160" w:hanging="360"/>
      </w:pPr>
      <w:rPr>
        <w:rFonts w:ascii="Symbol" w:hAnsi="Symbol"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582A08B3"/>
    <w:multiLevelType w:val="hybridMultilevel"/>
    <w:tmpl w:val="ED44D7CA"/>
    <w:lvl w:ilvl="0" w:tplc="4476AE1C">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A30357C"/>
    <w:multiLevelType w:val="hybridMultilevel"/>
    <w:tmpl w:val="1EFE45DA"/>
    <w:lvl w:ilvl="0" w:tplc="04070005">
      <w:start w:val="1"/>
      <w:numFmt w:val="bullet"/>
      <w:lvlText w:val=""/>
      <w:lvlJc w:val="left"/>
      <w:pPr>
        <w:tabs>
          <w:tab w:val="num" w:pos="720"/>
        </w:tabs>
        <w:ind w:left="720" w:hanging="360"/>
      </w:pPr>
      <w:rPr>
        <w:rFonts w:ascii="Symbol" w:hAnsi="Symbol" w:hint="default"/>
      </w:rPr>
    </w:lvl>
    <w:lvl w:ilvl="1" w:tplc="04070005">
      <w:start w:val="1"/>
      <w:numFmt w:val="bullet"/>
      <w:lvlText w:val="o"/>
      <w:lvlJc w:val="left"/>
      <w:pPr>
        <w:tabs>
          <w:tab w:val="num" w:pos="1440"/>
        </w:tabs>
        <w:ind w:left="1440" w:hanging="360"/>
      </w:pPr>
      <w:rPr>
        <w:rFonts w:ascii="Courier New" w:hAnsi="Courier New" w:cs="Arial"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nsid w:val="5F11516A"/>
    <w:multiLevelType w:val="multilevel"/>
    <w:tmpl w:val="A01243D8"/>
    <w:lvl w:ilvl="0">
      <w:start w:val="1"/>
      <w:numFmt w:val="decimal"/>
      <w:lvlText w:val="A%1."/>
      <w:lvlJc w:val="left"/>
      <w:pPr>
        <w:tabs>
          <w:tab w:val="num" w:pos="360"/>
        </w:tabs>
        <w:ind w:left="360" w:hanging="360"/>
      </w:pPr>
      <w:rPr>
        <w:rFonts w:hint="default"/>
      </w:rPr>
    </w:lvl>
    <w:lvl w:ilvl="1">
      <w:start w:val="1"/>
      <w:numFmt w:val="decimal"/>
      <w:lvlText w:val="A%1.%2."/>
      <w:lvlJc w:val="left"/>
      <w:pPr>
        <w:tabs>
          <w:tab w:val="num" w:pos="792"/>
        </w:tabs>
        <w:ind w:left="792" w:hanging="432"/>
      </w:pPr>
      <w:rPr>
        <w:rFonts w:hint="default"/>
      </w:rPr>
    </w:lvl>
    <w:lvl w:ilvl="2">
      <w:start w:val="1"/>
      <w:numFmt w:val="decimal"/>
      <w:lvlText w:val="A%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30">
    <w:nsid w:val="76740DDC"/>
    <w:multiLevelType w:val="hybridMultilevel"/>
    <w:tmpl w:val="08725E24"/>
    <w:lvl w:ilvl="0" w:tplc="04070003">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Arial" w:hint="default"/>
      </w:rPr>
    </w:lvl>
    <w:lvl w:ilvl="2" w:tplc="04070005">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7B721319"/>
    <w:multiLevelType w:val="hybridMultilevel"/>
    <w:tmpl w:val="9DF0A994"/>
    <w:lvl w:ilvl="0" w:tplc="CEC032AA">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080"/>
        </w:tabs>
        <w:ind w:left="1080" w:hanging="360"/>
      </w:pPr>
      <w:rPr>
        <w:rFonts w:ascii="Courier New" w:hAnsi="Courier New" w:cs="Arial"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Arial"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Arial"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25"/>
  </w:num>
  <w:num w:numId="2">
    <w:abstractNumId w:val="32"/>
  </w:num>
  <w:num w:numId="3">
    <w:abstractNumId w:val="25"/>
  </w:num>
  <w:num w:numId="4">
    <w:abstractNumId w:val="25"/>
  </w:num>
  <w:num w:numId="5">
    <w:abstractNumId w:val="9"/>
  </w:num>
  <w:num w:numId="6">
    <w:abstractNumId w:val="27"/>
  </w:num>
  <w:num w:numId="7">
    <w:abstractNumId w:val="19"/>
  </w:num>
  <w:num w:numId="8">
    <w:abstractNumId w:val="0"/>
  </w:num>
  <w:num w:numId="9">
    <w:abstractNumId w:val="8"/>
  </w:num>
  <w:num w:numId="10">
    <w:abstractNumId w:val="28"/>
  </w:num>
  <w:num w:numId="11">
    <w:abstractNumId w:val="3"/>
  </w:num>
  <w:num w:numId="12">
    <w:abstractNumId w:val="3"/>
  </w:num>
  <w:num w:numId="13">
    <w:abstractNumId w:val="3"/>
  </w:num>
  <w:num w:numId="14">
    <w:abstractNumId w:val="3"/>
  </w:num>
  <w:num w:numId="15">
    <w:abstractNumId w:val="3"/>
  </w:num>
  <w:num w:numId="16">
    <w:abstractNumId w:val="10"/>
  </w:num>
  <w:num w:numId="17">
    <w:abstractNumId w:val="31"/>
  </w:num>
  <w:num w:numId="18">
    <w:abstractNumId w:val="7"/>
  </w:num>
  <w:num w:numId="19">
    <w:abstractNumId w:val="29"/>
  </w:num>
  <w:num w:numId="20">
    <w:abstractNumId w:val="21"/>
  </w:num>
  <w:num w:numId="21">
    <w:abstractNumId w:val="10"/>
  </w:num>
  <w:num w:numId="22">
    <w:abstractNumId w:val="10"/>
  </w:num>
  <w:num w:numId="23">
    <w:abstractNumId w:val="10"/>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5"/>
  </w:num>
  <w:num w:numId="27">
    <w:abstractNumId w:val="33"/>
  </w:num>
  <w:num w:numId="28">
    <w:abstractNumId w:val="20"/>
  </w:num>
  <w:num w:numId="29">
    <w:abstractNumId w:val="26"/>
  </w:num>
  <w:num w:numId="30">
    <w:abstractNumId w:val="18"/>
  </w:num>
  <w:num w:numId="31">
    <w:abstractNumId w:val="30"/>
  </w:num>
  <w:num w:numId="32">
    <w:abstractNumId w:val="15"/>
  </w:num>
  <w:num w:numId="33">
    <w:abstractNumId w:val="2"/>
  </w:num>
  <w:num w:numId="34">
    <w:abstractNumId w:val="22"/>
  </w:num>
  <w:num w:numId="35">
    <w:abstractNumId w:val="24"/>
  </w:num>
  <w:num w:numId="36">
    <w:abstractNumId w:val="17"/>
  </w:num>
  <w:num w:numId="37">
    <w:abstractNumId w:val="6"/>
  </w:num>
  <w:num w:numId="38">
    <w:abstractNumId w:val="13"/>
  </w:num>
  <w:num w:numId="39">
    <w:abstractNumId w:val="11"/>
  </w:num>
  <w:num w:numId="40">
    <w:abstractNumId w:val="16"/>
  </w:num>
  <w:num w:numId="41">
    <w:abstractNumId w:val="23"/>
  </w:num>
  <w:num w:numId="42">
    <w:abstractNumId w:val="1"/>
  </w:num>
  <w:num w:numId="43">
    <w:abstractNumId w:val="4"/>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15D"/>
    <w:rsid w:val="00031339"/>
    <w:rsid w:val="00031A92"/>
    <w:rsid w:val="000348ED"/>
    <w:rsid w:val="00036801"/>
    <w:rsid w:val="00050DA7"/>
    <w:rsid w:val="0007496D"/>
    <w:rsid w:val="000A4317"/>
    <w:rsid w:val="000A5A01"/>
    <w:rsid w:val="000B4199"/>
    <w:rsid w:val="000C6466"/>
    <w:rsid w:val="001144E2"/>
    <w:rsid w:val="00135447"/>
    <w:rsid w:val="00152273"/>
    <w:rsid w:val="001C74CF"/>
    <w:rsid w:val="001D5902"/>
    <w:rsid w:val="003D55DD"/>
    <w:rsid w:val="003E08EF"/>
    <w:rsid w:val="003F09F0"/>
    <w:rsid w:val="003F438E"/>
    <w:rsid w:val="00424954"/>
    <w:rsid w:val="004358D6"/>
    <w:rsid w:val="004A4D6A"/>
    <w:rsid w:val="004C220D"/>
    <w:rsid w:val="0057083F"/>
    <w:rsid w:val="005A0926"/>
    <w:rsid w:val="005D05AC"/>
    <w:rsid w:val="005D13E3"/>
    <w:rsid w:val="00630F7F"/>
    <w:rsid w:val="0064435F"/>
    <w:rsid w:val="006A515D"/>
    <w:rsid w:val="006F3942"/>
    <w:rsid w:val="00727E88"/>
    <w:rsid w:val="007663F7"/>
    <w:rsid w:val="00775878"/>
    <w:rsid w:val="00785F11"/>
    <w:rsid w:val="00872453"/>
    <w:rsid w:val="00902AA4"/>
    <w:rsid w:val="00943552"/>
    <w:rsid w:val="009F3B6C"/>
    <w:rsid w:val="009F5C36"/>
    <w:rsid w:val="00A04C6A"/>
    <w:rsid w:val="00A27F12"/>
    <w:rsid w:val="00A30579"/>
    <w:rsid w:val="00AA76C0"/>
    <w:rsid w:val="00AF21AC"/>
    <w:rsid w:val="00B077EC"/>
    <w:rsid w:val="00B15B24"/>
    <w:rsid w:val="00B8247E"/>
    <w:rsid w:val="00BB4839"/>
    <w:rsid w:val="00BC2893"/>
    <w:rsid w:val="00BF48F3"/>
    <w:rsid w:val="00C064EF"/>
    <w:rsid w:val="00D06745"/>
    <w:rsid w:val="00D239E1"/>
    <w:rsid w:val="00E277FD"/>
    <w:rsid w:val="00E64E0D"/>
    <w:rsid w:val="00E93C9B"/>
    <w:rsid w:val="00EE3F2F"/>
    <w:rsid w:val="00FA5639"/>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rsid w:val="00AF21AC"/>
    <w:rPr>
      <w:rFonts w:ascii="Tahoma" w:hAnsi="Tahoma" w:cs="Tahoma"/>
      <w:sz w:val="16"/>
      <w:szCs w:val="16"/>
    </w:rPr>
  </w:style>
  <w:style w:type="character" w:customStyle="1" w:styleId="BalloonTextChar">
    <w:name w:val="Balloon Text Char"/>
    <w:basedOn w:val="DefaultParagraphFont"/>
    <w:link w:val="BalloonText"/>
    <w:uiPriority w:val="99"/>
    <w:rsid w:val="00AF21AC"/>
    <w:rPr>
      <w:rFonts w:ascii="Tahoma" w:hAnsi="Tahoma" w:cs="Tahoma"/>
      <w:sz w:val="16"/>
      <w:szCs w:val="16"/>
      <w:lang w:eastAsia="en-US"/>
    </w:rPr>
  </w:style>
  <w:style w:type="paragraph" w:styleId="ListParagraph">
    <w:name w:val="List Paragraph"/>
    <w:basedOn w:val="Normal"/>
    <w:qFormat/>
    <w:rsid w:val="00943552"/>
    <w:pPr>
      <w:ind w:left="720"/>
      <w:contextualSpacing/>
    </w:pPr>
    <w:rPr>
      <w:rFonts w:asciiTheme="minorHAnsi" w:eastAsiaTheme="minorEastAsia" w:hAnsiTheme="minorHAnsi" w:cstheme="minorBidi"/>
      <w:sz w:val="24"/>
      <w:szCs w:val="24"/>
      <w:lang w:val="en-US"/>
    </w:rPr>
  </w:style>
  <w:style w:type="paragraph" w:customStyle="1" w:styleId="Default">
    <w:name w:val="Default"/>
    <w:rsid w:val="00BB4839"/>
    <w:pPr>
      <w:widowControl w:val="0"/>
      <w:autoSpaceDE w:val="0"/>
      <w:autoSpaceDN w:val="0"/>
      <w:adjustRightInd w:val="0"/>
    </w:pPr>
    <w:rPr>
      <w:rFonts w:eastAsiaTheme="minorEastAsia"/>
      <w:color w:val="000000"/>
      <w:sz w:val="24"/>
      <w:szCs w:val="24"/>
      <w:lang w:val="en-US" w:eastAsia="en-US"/>
    </w:rPr>
  </w:style>
  <w:style w:type="paragraph" w:customStyle="1" w:styleId="enumlev1">
    <w:name w:val="enumlev1"/>
    <w:basedOn w:val="Normal"/>
    <w:link w:val="enumlev1Char"/>
    <w:rsid w:val="00BB4839"/>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ascii="Times New Roman" w:hAnsi="Times New Roman"/>
      <w:sz w:val="24"/>
    </w:rPr>
  </w:style>
  <w:style w:type="character" w:customStyle="1" w:styleId="enumlev1Char">
    <w:name w:val="enumlev1 Char"/>
    <w:basedOn w:val="DefaultParagraphFont"/>
    <w:link w:val="enumlev1"/>
    <w:rsid w:val="00BB4839"/>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rsid w:val="00AF21AC"/>
    <w:rPr>
      <w:rFonts w:ascii="Tahoma" w:hAnsi="Tahoma" w:cs="Tahoma"/>
      <w:sz w:val="16"/>
      <w:szCs w:val="16"/>
    </w:rPr>
  </w:style>
  <w:style w:type="character" w:customStyle="1" w:styleId="BalloonTextChar">
    <w:name w:val="Balloon Text Char"/>
    <w:basedOn w:val="DefaultParagraphFont"/>
    <w:link w:val="BalloonText"/>
    <w:uiPriority w:val="99"/>
    <w:rsid w:val="00AF21AC"/>
    <w:rPr>
      <w:rFonts w:ascii="Tahoma" w:hAnsi="Tahoma" w:cs="Tahoma"/>
      <w:sz w:val="16"/>
      <w:szCs w:val="16"/>
      <w:lang w:eastAsia="en-US"/>
    </w:rPr>
  </w:style>
  <w:style w:type="paragraph" w:styleId="ListParagraph">
    <w:name w:val="List Paragraph"/>
    <w:basedOn w:val="Normal"/>
    <w:qFormat/>
    <w:rsid w:val="00943552"/>
    <w:pPr>
      <w:ind w:left="720"/>
      <w:contextualSpacing/>
    </w:pPr>
    <w:rPr>
      <w:rFonts w:asciiTheme="minorHAnsi" w:eastAsiaTheme="minorEastAsia" w:hAnsiTheme="minorHAnsi" w:cstheme="minorBidi"/>
      <w:sz w:val="24"/>
      <w:szCs w:val="24"/>
      <w:lang w:val="en-US"/>
    </w:rPr>
  </w:style>
  <w:style w:type="paragraph" w:customStyle="1" w:styleId="Default">
    <w:name w:val="Default"/>
    <w:rsid w:val="00BB4839"/>
    <w:pPr>
      <w:widowControl w:val="0"/>
      <w:autoSpaceDE w:val="0"/>
      <w:autoSpaceDN w:val="0"/>
      <w:adjustRightInd w:val="0"/>
    </w:pPr>
    <w:rPr>
      <w:rFonts w:eastAsiaTheme="minorEastAsia"/>
      <w:color w:val="000000"/>
      <w:sz w:val="24"/>
      <w:szCs w:val="24"/>
      <w:lang w:val="en-US" w:eastAsia="en-US"/>
    </w:rPr>
  </w:style>
  <w:style w:type="paragraph" w:customStyle="1" w:styleId="enumlev1">
    <w:name w:val="enumlev1"/>
    <w:basedOn w:val="Normal"/>
    <w:link w:val="enumlev1Char"/>
    <w:rsid w:val="00BB4839"/>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ascii="Times New Roman" w:hAnsi="Times New Roman"/>
      <w:sz w:val="24"/>
    </w:rPr>
  </w:style>
  <w:style w:type="character" w:customStyle="1" w:styleId="enumlev1Char">
    <w:name w:val="enumlev1 Char"/>
    <w:basedOn w:val="DefaultParagraphFont"/>
    <w:link w:val="enumlev1"/>
    <w:rsid w:val="00BB4839"/>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18" Type="http://schemas.openxmlformats.org/officeDocument/2006/relationships/header" Target="header4.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oleObject" Target="embeddings/Microsoft_Excel_97-2003_Worksheet1.xls"/><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External%20Organisation%20Liaison%20Note%20Template%20re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External Organisation Liaison Note Template rev2.dotx</Template>
  <TotalTime>35</TotalTime>
  <Pages>10</Pages>
  <Words>2648</Words>
  <Characters>15095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17708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7</cp:revision>
  <cp:lastPrinted>2006-10-19T10:49:00Z</cp:lastPrinted>
  <dcterms:created xsi:type="dcterms:W3CDTF">2010-09-23T08:47:00Z</dcterms:created>
  <dcterms:modified xsi:type="dcterms:W3CDTF">2010-09-23T21:53:00Z</dcterms:modified>
</cp:coreProperties>
</file>